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line="600" w:lineRule="exact"/>
        <w:ind w:left="0" w:leftChars="0" w:right="0" w:rightChars="0"/>
        <w:jc w:val="both"/>
        <w:textAlignment w:val="auto"/>
        <w:rPr>
          <w:rFonts w:hint="eastAsia" w:asciiTheme="majorEastAsia" w:hAnsiTheme="majorEastAsia" w:eastAsiaTheme="majorEastAsia" w:cstheme="majorEastAsia"/>
          <w:b/>
          <w:bCs/>
          <w:color w:val="auto"/>
          <w:kern w:val="0"/>
          <w:sz w:val="36"/>
          <w:szCs w:val="36"/>
          <w:lang w:eastAsia="zh-CN"/>
        </w:rPr>
      </w:pPr>
    </w:p>
    <w:p>
      <w:pPr>
        <w:keepNext w:val="0"/>
        <w:keepLines w:val="0"/>
        <w:pageBreakBefore w:val="0"/>
        <w:widowControl/>
        <w:kinsoku/>
        <w:wordWrap/>
        <w:overflowPunct/>
        <w:topLinePunct w:val="0"/>
        <w:autoSpaceDE/>
        <w:autoSpaceDN/>
        <w:bidi w:val="0"/>
        <w:adjustRightInd w:val="0"/>
        <w:snapToGrid w:val="0"/>
        <w:spacing w:line="600" w:lineRule="exact"/>
        <w:ind w:left="0" w:leftChars="0" w:right="0" w:rightChars="0"/>
        <w:jc w:val="center"/>
        <w:textAlignment w:val="auto"/>
        <w:rPr>
          <w:rFonts w:hint="eastAsia" w:ascii="方正小标宋简体" w:hAnsi="方正小标宋简体" w:eastAsia="方正小标宋简体" w:cs="方正小标宋简体"/>
          <w:b w:val="0"/>
          <w:bCs w:val="0"/>
          <w:color w:val="auto"/>
          <w:kern w:val="0"/>
          <w:sz w:val="44"/>
          <w:szCs w:val="44"/>
          <w:lang w:eastAsia="zh-CN"/>
        </w:rPr>
      </w:pPr>
      <w:r>
        <w:rPr>
          <w:rFonts w:hint="eastAsia" w:ascii="方正小标宋简体" w:hAnsi="方正小标宋简体" w:eastAsia="方正小标宋简体" w:cs="方正小标宋简体"/>
          <w:b w:val="0"/>
          <w:bCs w:val="0"/>
          <w:color w:val="auto"/>
          <w:kern w:val="0"/>
          <w:sz w:val="44"/>
          <w:szCs w:val="44"/>
          <w:lang w:eastAsia="zh-CN"/>
        </w:rPr>
        <w:t>福建</w:t>
      </w:r>
      <w:r>
        <w:rPr>
          <w:rFonts w:hint="eastAsia" w:ascii="方正小标宋简体" w:hAnsi="方正小标宋简体" w:eastAsia="方正小标宋简体" w:cs="方正小标宋简体"/>
          <w:b w:val="0"/>
          <w:bCs w:val="0"/>
          <w:color w:val="auto"/>
          <w:kern w:val="0"/>
          <w:sz w:val="44"/>
          <w:szCs w:val="44"/>
        </w:rPr>
        <w:t>省水利建设项目</w:t>
      </w:r>
      <w:r>
        <w:rPr>
          <w:rFonts w:hint="eastAsia" w:ascii="方正小标宋简体" w:hAnsi="方正小标宋简体" w:eastAsia="方正小标宋简体" w:cs="方正小标宋简体"/>
          <w:b w:val="0"/>
          <w:bCs w:val="0"/>
          <w:color w:val="auto"/>
          <w:kern w:val="0"/>
          <w:sz w:val="44"/>
          <w:szCs w:val="44"/>
          <w:lang w:eastAsia="zh-CN"/>
        </w:rPr>
        <w:t>工程总承包</w:t>
      </w:r>
    </w:p>
    <w:p>
      <w:pPr>
        <w:keepNext w:val="0"/>
        <w:keepLines w:val="0"/>
        <w:pageBreakBefore w:val="0"/>
        <w:widowControl/>
        <w:kinsoku/>
        <w:wordWrap/>
        <w:overflowPunct/>
        <w:topLinePunct w:val="0"/>
        <w:autoSpaceDE/>
        <w:autoSpaceDN/>
        <w:bidi w:val="0"/>
        <w:adjustRightInd w:val="0"/>
        <w:snapToGrid w:val="0"/>
        <w:spacing w:line="600" w:lineRule="exact"/>
        <w:ind w:left="0" w:leftChars="0" w:right="0" w:rightChars="0"/>
        <w:jc w:val="center"/>
        <w:textAlignment w:val="auto"/>
        <w:rPr>
          <w:rFonts w:hint="eastAsia" w:ascii="方正小标宋简体" w:hAnsi="方正小标宋简体" w:eastAsia="方正小标宋简体" w:cs="方正小标宋简体"/>
          <w:b w:val="0"/>
          <w:bCs w:val="0"/>
          <w:color w:val="auto"/>
          <w:kern w:val="0"/>
          <w:sz w:val="44"/>
          <w:szCs w:val="44"/>
        </w:rPr>
      </w:pPr>
      <w:r>
        <w:rPr>
          <w:rFonts w:hint="eastAsia" w:ascii="方正小标宋简体" w:hAnsi="方正小标宋简体" w:eastAsia="方正小标宋简体" w:cs="方正小标宋简体"/>
          <w:b w:val="0"/>
          <w:bCs w:val="0"/>
          <w:color w:val="auto"/>
          <w:kern w:val="0"/>
          <w:sz w:val="44"/>
          <w:szCs w:val="44"/>
          <w:lang w:eastAsia="zh-CN"/>
        </w:rPr>
        <w:t>管理办法</w:t>
      </w:r>
      <w:r>
        <w:rPr>
          <w:rFonts w:hint="eastAsia" w:ascii="方正小标宋简体" w:hAnsi="方正小标宋简体" w:eastAsia="方正小标宋简体" w:cs="方正小标宋简体"/>
          <w:b w:val="0"/>
          <w:bCs w:val="0"/>
          <w:color w:val="auto"/>
          <w:kern w:val="0"/>
          <w:sz w:val="44"/>
          <w:szCs w:val="44"/>
        </w:rPr>
        <w:t>（试行）</w:t>
      </w:r>
    </w:p>
    <w:p>
      <w:pPr>
        <w:keepNext w:val="0"/>
        <w:keepLines w:val="0"/>
        <w:pageBreakBefore w:val="0"/>
        <w:widowControl/>
        <w:shd w:val="clear" w:color="auto" w:fill="FFFFFF"/>
        <w:kinsoku/>
        <w:wordWrap/>
        <w:overflowPunct/>
        <w:topLinePunct w:val="0"/>
        <w:autoSpaceDE/>
        <w:autoSpaceDN/>
        <w:bidi w:val="0"/>
        <w:adjustRightInd w:val="0"/>
        <w:snapToGrid w:val="0"/>
        <w:spacing w:line="600" w:lineRule="exact"/>
        <w:ind w:right="0" w:rightChars="0"/>
        <w:jc w:val="left"/>
        <w:textAlignment w:val="auto"/>
        <w:outlineLvl w:val="9"/>
        <w:rPr>
          <w:rFonts w:hint="eastAsia" w:asciiTheme="minorEastAsia" w:hAnsiTheme="minorEastAsia" w:eastAsiaTheme="minorEastAsia" w:cstheme="minorEastAsia"/>
          <w:b/>
          <w:bCs/>
          <w:color w:val="auto"/>
          <w:kern w:val="0"/>
          <w:sz w:val="24"/>
          <w:szCs w:val="24"/>
        </w:rPr>
      </w:pPr>
    </w:p>
    <w:p>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600" w:lineRule="exact"/>
        <w:ind w:left="0" w:leftChars="0" w:right="0" w:rightChars="0" w:firstLine="0"/>
        <w:jc w:val="center"/>
        <w:textAlignment w:val="auto"/>
        <w:rPr>
          <w:rFonts w:hint="eastAsia" w:ascii="黑体" w:hAnsi="黑体" w:eastAsia="黑体" w:cs="黑体"/>
          <w:b w:val="0"/>
          <w:bCs w:val="0"/>
          <w:i w:val="0"/>
          <w:caps w:val="0"/>
          <w:color w:val="auto"/>
          <w:spacing w:val="8"/>
          <w:sz w:val="32"/>
          <w:szCs w:val="32"/>
          <w:shd w:val="clear" w:color="auto" w:fill="FFFFFF"/>
        </w:rPr>
      </w:pPr>
      <w:r>
        <w:rPr>
          <w:rFonts w:hint="eastAsia" w:ascii="黑体" w:hAnsi="黑体" w:eastAsia="黑体" w:cs="黑体"/>
          <w:b w:val="0"/>
          <w:bCs w:val="0"/>
          <w:i w:val="0"/>
          <w:caps w:val="0"/>
          <w:color w:val="auto"/>
          <w:spacing w:val="8"/>
          <w:sz w:val="32"/>
          <w:szCs w:val="32"/>
          <w:shd w:val="clear" w:color="auto" w:fill="FFFFFF"/>
        </w:rPr>
        <w:t xml:space="preserve"> 总则</w:t>
      </w:r>
    </w:p>
    <w:p>
      <w:pPr>
        <w:pStyle w:val="2"/>
        <w:numPr>
          <w:ilvl w:val="0"/>
          <w:numId w:val="0"/>
        </w:numPr>
        <w:rPr>
          <w:rFonts w:hint="eastAsia"/>
        </w:rPr>
      </w:pP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bCs/>
          <w:color w:val="auto"/>
          <w:kern w:val="0"/>
          <w:sz w:val="32"/>
          <w:szCs w:val="32"/>
        </w:rPr>
        <w:t>第一条</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rPr>
        <w:t>为深化水利改革，规范水利建设项目工程总承包行为</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提升工程建设质量和效益，提高水利建设管理水平，根据《中华人民共和国招标投标法》《中华人民共和国招标投标法</w:t>
      </w:r>
      <w:r>
        <w:rPr>
          <w:rFonts w:hint="eastAsia" w:ascii="仿宋_GB2312" w:hAnsi="仿宋_GB2312" w:eastAsia="仿宋_GB2312" w:cs="仿宋_GB2312"/>
          <w:b w:val="0"/>
          <w:bCs w:val="0"/>
          <w:color w:val="auto"/>
          <w:kern w:val="0"/>
          <w:sz w:val="32"/>
          <w:szCs w:val="32"/>
          <w:lang w:eastAsia="zh-CN"/>
        </w:rPr>
        <w:t>实施条例</w:t>
      </w:r>
      <w:r>
        <w:rPr>
          <w:rFonts w:hint="eastAsia" w:ascii="仿宋_GB2312" w:hAnsi="仿宋_GB2312" w:eastAsia="仿宋_GB2312" w:cs="仿宋_GB2312"/>
          <w:b w:val="0"/>
          <w:bCs w:val="0"/>
          <w:color w:val="auto"/>
          <w:kern w:val="0"/>
          <w:sz w:val="32"/>
          <w:szCs w:val="32"/>
        </w:rPr>
        <w:t>》</w:t>
      </w:r>
      <w:r>
        <w:rPr>
          <w:rFonts w:hint="eastAsia" w:ascii="仿宋_GB2312" w:hAnsi="仿宋_GB2312" w:eastAsia="仿宋_GB2312" w:cs="仿宋_GB2312"/>
          <w:b w:val="0"/>
          <w:bCs w:val="0"/>
          <w:color w:val="auto"/>
          <w:kern w:val="0"/>
          <w:sz w:val="32"/>
          <w:szCs w:val="32"/>
          <w:lang w:eastAsia="zh-CN"/>
        </w:rPr>
        <w:t>等法律法规和</w:t>
      </w:r>
      <w:r>
        <w:rPr>
          <w:rFonts w:hint="eastAsia" w:ascii="仿宋_GB2312" w:hAnsi="仿宋_GB2312" w:eastAsia="仿宋_GB2312" w:cs="仿宋_GB2312"/>
          <w:b w:val="0"/>
          <w:bCs w:val="0"/>
          <w:color w:val="auto"/>
          <w:kern w:val="0"/>
          <w:sz w:val="32"/>
          <w:szCs w:val="32"/>
        </w:rPr>
        <w:t>省政府办公厅</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关于促进建筑业持续健康发展的实施意见</w:t>
      </w:r>
      <w:r>
        <w:rPr>
          <w:rFonts w:hint="default" w:ascii="Times New Roman" w:hAnsi="Times New Roman" w:eastAsia="仿宋_GB2312" w:cs="Times New Roman"/>
          <w:b w:val="0"/>
          <w:bCs w:val="0"/>
          <w:color w:val="auto"/>
          <w:kern w:val="0"/>
          <w:sz w:val="32"/>
          <w:szCs w:val="32"/>
        </w:rPr>
        <w:t>》</w:t>
      </w:r>
      <w:r>
        <w:rPr>
          <w:rFonts w:hint="default" w:ascii="Times New Roman" w:hAnsi="Times New Roman" w:eastAsia="仿宋_GB2312" w:cs="Times New Roman"/>
          <w:b w:val="0"/>
          <w:bCs w:val="0"/>
          <w:color w:val="auto"/>
          <w:kern w:val="0"/>
          <w:sz w:val="32"/>
          <w:szCs w:val="32"/>
          <w:lang w:eastAsia="zh-CN"/>
        </w:rPr>
        <w:t>（</w:t>
      </w:r>
      <w:r>
        <w:rPr>
          <w:rFonts w:hint="default" w:ascii="Times New Roman" w:hAnsi="Times New Roman" w:eastAsia="仿宋_GB2312" w:cs="Times New Roman"/>
          <w:b w:val="0"/>
          <w:bCs w:val="0"/>
          <w:color w:val="auto"/>
          <w:kern w:val="0"/>
          <w:sz w:val="32"/>
          <w:szCs w:val="32"/>
        </w:rPr>
        <w:t>闽政办〔2017〕136号</w:t>
      </w:r>
      <w:r>
        <w:rPr>
          <w:rFonts w:hint="default" w:ascii="Times New Roman" w:hAnsi="Times New Roman" w:eastAsia="仿宋_GB2312" w:cs="Times New Roman"/>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等</w:t>
      </w:r>
      <w:r>
        <w:rPr>
          <w:rFonts w:hint="eastAsia" w:ascii="仿宋_GB2312" w:hAnsi="仿宋_GB2312" w:eastAsia="仿宋_GB2312" w:cs="仿宋_GB2312"/>
          <w:b w:val="0"/>
          <w:bCs w:val="0"/>
          <w:color w:val="auto"/>
          <w:kern w:val="0"/>
          <w:sz w:val="32"/>
          <w:szCs w:val="32"/>
          <w:lang w:eastAsia="zh-CN"/>
        </w:rPr>
        <w:t>文件精神</w:t>
      </w:r>
      <w:r>
        <w:rPr>
          <w:rFonts w:hint="eastAsia" w:ascii="仿宋_GB2312" w:hAnsi="仿宋_GB2312" w:eastAsia="仿宋_GB2312" w:cs="仿宋_GB2312"/>
          <w:b w:val="0"/>
          <w:bCs w:val="0"/>
          <w:color w:val="auto"/>
          <w:kern w:val="0"/>
          <w:sz w:val="32"/>
          <w:szCs w:val="32"/>
        </w:rPr>
        <w:t>，结合我省实际，</w:t>
      </w:r>
      <w:r>
        <w:rPr>
          <w:rFonts w:hint="eastAsia" w:ascii="仿宋_GB2312" w:hAnsi="仿宋_GB2312" w:eastAsia="仿宋_GB2312" w:cs="仿宋_GB2312"/>
          <w:b w:val="0"/>
          <w:bCs w:val="0"/>
          <w:color w:val="auto"/>
          <w:kern w:val="0"/>
          <w:sz w:val="32"/>
          <w:szCs w:val="32"/>
          <w:lang w:eastAsia="zh-CN"/>
        </w:rPr>
        <w:t>制定本办法</w:t>
      </w:r>
      <w:r>
        <w:rPr>
          <w:rFonts w:hint="eastAsia" w:ascii="仿宋_GB2312" w:hAnsi="仿宋_GB2312" w:eastAsia="仿宋_GB2312" w:cs="仿宋_GB2312"/>
          <w:color w:val="auto"/>
          <w:sz w:val="32"/>
          <w:szCs w:val="32"/>
        </w:rPr>
        <w:t>。</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bCs/>
          <w:color w:val="auto"/>
          <w:kern w:val="0"/>
          <w:sz w:val="32"/>
          <w:szCs w:val="32"/>
        </w:rPr>
        <w:t>第</w:t>
      </w:r>
      <w:r>
        <w:rPr>
          <w:rFonts w:hint="eastAsia" w:ascii="仿宋_GB2312" w:hAnsi="仿宋_GB2312" w:eastAsia="仿宋_GB2312" w:cs="仿宋_GB2312"/>
          <w:b/>
          <w:bCs/>
          <w:color w:val="auto"/>
          <w:kern w:val="0"/>
          <w:sz w:val="32"/>
          <w:szCs w:val="32"/>
          <w:lang w:eastAsia="zh-CN"/>
        </w:rPr>
        <w:t>二</w:t>
      </w:r>
      <w:r>
        <w:rPr>
          <w:rFonts w:hint="eastAsia" w:ascii="仿宋_GB2312" w:hAnsi="仿宋_GB2312" w:eastAsia="仿宋_GB2312" w:cs="仿宋_GB2312"/>
          <w:b/>
          <w:bCs/>
          <w:color w:val="auto"/>
          <w:kern w:val="0"/>
          <w:sz w:val="32"/>
          <w:szCs w:val="32"/>
        </w:rPr>
        <w:t>条</w:t>
      </w:r>
      <w:r>
        <w:rPr>
          <w:rFonts w:hint="eastAsia" w:ascii="仿宋_GB2312" w:hAnsi="仿宋_GB2312" w:eastAsia="仿宋_GB2312" w:cs="仿宋_GB2312"/>
          <w:b w:val="0"/>
          <w:bCs w:val="0"/>
          <w:color w:val="auto"/>
          <w:kern w:val="0"/>
          <w:sz w:val="32"/>
          <w:szCs w:val="32"/>
        </w:rPr>
        <w:t xml:space="preserve"> </w:t>
      </w:r>
      <w:r>
        <w:rPr>
          <w:rFonts w:hint="eastAsia" w:ascii="仿宋_GB2312" w:hAnsi="仿宋_GB2312" w:eastAsia="仿宋_GB2312" w:cs="仿宋_GB2312"/>
          <w:b w:val="0"/>
          <w:bCs w:val="0"/>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rPr>
        <w:t>本</w:t>
      </w:r>
      <w:r>
        <w:rPr>
          <w:rFonts w:hint="eastAsia" w:ascii="仿宋_GB2312" w:hAnsi="仿宋_GB2312" w:eastAsia="仿宋_GB2312" w:cs="仿宋_GB2312"/>
          <w:b w:val="0"/>
          <w:bCs w:val="0"/>
          <w:color w:val="auto"/>
          <w:kern w:val="0"/>
          <w:sz w:val="32"/>
          <w:szCs w:val="32"/>
          <w:lang w:eastAsia="zh-CN"/>
        </w:rPr>
        <w:t>办法</w:t>
      </w:r>
      <w:r>
        <w:rPr>
          <w:rFonts w:hint="eastAsia" w:ascii="仿宋_GB2312" w:hAnsi="仿宋_GB2312" w:eastAsia="仿宋_GB2312" w:cs="仿宋_GB2312"/>
          <w:b w:val="0"/>
          <w:bCs w:val="0"/>
          <w:color w:val="auto"/>
          <w:kern w:val="0"/>
          <w:sz w:val="32"/>
          <w:szCs w:val="32"/>
        </w:rPr>
        <w:t>适用</w:t>
      </w:r>
      <w:r>
        <w:rPr>
          <w:rFonts w:hint="eastAsia" w:ascii="仿宋_GB2312" w:hAnsi="仿宋_GB2312" w:eastAsia="仿宋_GB2312" w:cs="仿宋_GB2312"/>
          <w:b w:val="0"/>
          <w:bCs w:val="0"/>
          <w:color w:val="auto"/>
          <w:kern w:val="0"/>
          <w:sz w:val="32"/>
          <w:szCs w:val="32"/>
          <w:lang w:eastAsia="zh-CN"/>
        </w:rPr>
        <w:t>于</w:t>
      </w:r>
      <w:r>
        <w:rPr>
          <w:rFonts w:hint="eastAsia" w:ascii="仿宋_GB2312" w:hAnsi="仿宋_GB2312" w:eastAsia="仿宋_GB2312" w:cs="仿宋_GB2312"/>
          <w:b w:val="0"/>
          <w:bCs w:val="0"/>
          <w:color w:val="auto"/>
          <w:kern w:val="0"/>
          <w:sz w:val="32"/>
          <w:szCs w:val="32"/>
          <w:lang w:val="en-US" w:eastAsia="zh-CN"/>
        </w:rPr>
        <w:t>福建省行政区划范围内，</w:t>
      </w:r>
      <w:r>
        <w:rPr>
          <w:rFonts w:hint="eastAsia" w:ascii="仿宋_GB2312" w:hAnsi="仿宋_GB2312" w:eastAsia="仿宋_GB2312" w:cs="仿宋_GB2312"/>
          <w:b w:val="0"/>
          <w:bCs w:val="0"/>
          <w:color w:val="auto"/>
          <w:kern w:val="0"/>
          <w:sz w:val="32"/>
          <w:szCs w:val="32"/>
        </w:rPr>
        <w:t>对水利建设项目工程总承包行为的监督管理</w:t>
      </w:r>
      <w:r>
        <w:rPr>
          <w:rFonts w:hint="eastAsia" w:ascii="仿宋_GB2312" w:hAnsi="仿宋_GB2312" w:eastAsia="仿宋_GB2312" w:cs="仿宋_GB2312"/>
          <w:b w:val="0"/>
          <w:bCs w:val="0"/>
          <w:color w:val="auto"/>
          <w:kern w:val="0"/>
          <w:sz w:val="32"/>
          <w:szCs w:val="32"/>
          <w:lang w:eastAsia="zh-CN"/>
        </w:rPr>
        <w:t>。</w:t>
      </w:r>
    </w:p>
    <w:p>
      <w:pPr>
        <w:widowControl/>
        <w:spacing w:line="224" w:lineRule="atLeast"/>
        <w:ind w:firstLine="643" w:firstLineChars="200"/>
        <w:jc w:val="left"/>
        <w:rPr>
          <w:rFonts w:hint="eastAsia" w:ascii="宋体 ，Arial" w:hAnsi="宋体" w:eastAsia="宋体 ，Arial" w:cs="宋体"/>
          <w:color w:val="000000"/>
          <w:kern w:val="0"/>
          <w:sz w:val="28"/>
          <w:szCs w:val="28"/>
        </w:rPr>
      </w:pPr>
      <w:r>
        <w:rPr>
          <w:rFonts w:hint="eastAsia" w:ascii="仿宋_GB2312" w:hAnsi="仿宋_GB2312" w:eastAsia="仿宋_GB2312" w:cs="仿宋_GB2312"/>
          <w:b/>
          <w:bCs/>
          <w:color w:val="auto"/>
          <w:kern w:val="0"/>
          <w:sz w:val="32"/>
          <w:szCs w:val="32"/>
          <w:highlight w:val="none"/>
          <w:lang w:eastAsia="zh-CN"/>
        </w:rPr>
        <w:t>第三条</w:t>
      </w:r>
      <w:r>
        <w:rPr>
          <w:rFonts w:hint="eastAsia" w:ascii="仿宋_GB2312" w:hAnsi="仿宋_GB2312" w:eastAsia="仿宋_GB2312" w:cs="仿宋_GB2312"/>
          <w:b w:val="0"/>
          <w:bCs w:val="0"/>
          <w:color w:val="auto"/>
          <w:kern w:val="0"/>
          <w:sz w:val="32"/>
          <w:szCs w:val="32"/>
          <w:highlight w:val="none"/>
          <w:lang w:val="en-US" w:eastAsia="zh-CN"/>
        </w:rPr>
        <w:t xml:space="preserve">  </w:t>
      </w:r>
      <w:r>
        <w:rPr>
          <w:rFonts w:hint="eastAsia" w:ascii="仿宋_GB2312" w:hAnsi="仿宋_GB2312" w:eastAsia="仿宋_GB2312" w:cs="仿宋_GB2312"/>
          <w:b w:val="0"/>
          <w:bCs w:val="0"/>
          <w:color w:val="auto"/>
          <w:kern w:val="0"/>
          <w:sz w:val="32"/>
          <w:szCs w:val="32"/>
          <w:lang w:val="en-US" w:eastAsia="zh-CN"/>
        </w:rPr>
        <w:t>本办法所称工程总承包，是指承包单位按照与建设单位签订的合同，对工程设计、采购、施工等三个阶段或者设计、施工等两个阶段实行总承包，并对工程的质量、安全、工期和造价等全面负责的工程建设组织实施方式。</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第四条  </w:t>
      </w:r>
      <w:r>
        <w:rPr>
          <w:rFonts w:hint="eastAsia" w:ascii="仿宋_GB2312" w:hAnsi="仿宋_GB2312" w:eastAsia="仿宋_GB2312" w:cs="仿宋_GB2312"/>
          <w:b w:val="0"/>
          <w:bCs w:val="0"/>
          <w:color w:val="auto"/>
          <w:kern w:val="0"/>
          <w:sz w:val="32"/>
          <w:szCs w:val="32"/>
          <w:lang w:val="en-US" w:eastAsia="zh-CN"/>
        </w:rPr>
        <w:t>工程总承包行为应当遵循合法、公平、诚实、守信的原则。</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eastAsia="zh-CN"/>
        </w:rPr>
        <w:t>第五条</w:t>
      </w:r>
      <w:r>
        <w:rPr>
          <w:rFonts w:hint="eastAsia" w:ascii="仿宋_GB2312" w:hAnsi="仿宋_GB2312" w:eastAsia="仿宋_GB2312" w:cs="仿宋_GB2312"/>
          <w:b w:val="0"/>
          <w:bCs w:val="0"/>
          <w:color w:val="auto"/>
          <w:kern w:val="0"/>
          <w:sz w:val="32"/>
          <w:szCs w:val="32"/>
          <w:lang w:val="en-US" w:eastAsia="zh-CN"/>
        </w:rPr>
        <w:t xml:space="preserve">  省级水行政主管部门指导全省水利建设项目工程总承包行为的监督管理，负责明确跨设区市水利建设项目总承包行为的监督管理所承担市级水行政主管部门。</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bCs/>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市级水行政主管部门按“属地管理”的原则负责辖区内水利建设项目工程总承包行为的监督管理，并对辖区内县级水行政主管部门的总承包行为监督管理权限进一步明确。</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600" w:lineRule="exact"/>
        <w:ind w:right="0" w:rightChars="0"/>
        <w:jc w:val="center"/>
        <w:textAlignment w:val="auto"/>
        <w:outlineLvl w:val="9"/>
        <w:rPr>
          <w:rFonts w:hint="eastAsia" w:ascii="黑体" w:hAnsi="黑体" w:eastAsia="黑体" w:cs="黑体"/>
          <w:b w:val="0"/>
          <w:bCs w:val="0"/>
          <w:i w:val="0"/>
          <w:caps w:val="0"/>
          <w:color w:val="auto"/>
          <w:spacing w:val="8"/>
          <w:kern w:val="0"/>
          <w:sz w:val="32"/>
          <w:szCs w:val="32"/>
          <w:shd w:val="clear" w:color="auto" w:fill="FFFFFF"/>
          <w:lang w:val="en-US" w:eastAsia="zh-CN" w:bidi="ar"/>
        </w:rPr>
      </w:pPr>
      <w:r>
        <w:rPr>
          <w:rFonts w:hint="eastAsia" w:ascii="黑体" w:hAnsi="黑体" w:eastAsia="黑体" w:cs="黑体"/>
          <w:b w:val="0"/>
          <w:bCs w:val="0"/>
          <w:i w:val="0"/>
          <w:caps w:val="0"/>
          <w:color w:val="auto"/>
          <w:spacing w:val="8"/>
          <w:kern w:val="0"/>
          <w:sz w:val="32"/>
          <w:szCs w:val="32"/>
          <w:shd w:val="clear" w:color="auto" w:fill="FFFFFF"/>
          <w:lang w:val="en-US" w:eastAsia="zh-CN" w:bidi="ar"/>
        </w:rPr>
        <w:t>第二章  发包和承包</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jc w:val="both"/>
        <w:textAlignment w:val="auto"/>
        <w:rPr>
          <w:rFonts w:hint="eastAsia" w:ascii="仿宋_GB2312" w:hAnsi="仿宋_GB2312" w:eastAsia="仿宋_GB2312" w:cs="仿宋_GB2312"/>
          <w:b/>
          <w:bCs/>
          <w:color w:val="auto"/>
          <w:kern w:val="0"/>
          <w:sz w:val="32"/>
          <w:szCs w:val="32"/>
          <w:lang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bCs/>
          <w:color w:val="auto"/>
          <w:kern w:val="0"/>
          <w:sz w:val="32"/>
          <w:szCs w:val="32"/>
          <w:lang w:eastAsia="zh-CN"/>
        </w:rPr>
        <w:t>第六条</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lang w:val="en-US" w:eastAsia="zh-CN"/>
        </w:rPr>
        <w:t xml:space="preserve"> 采用工程总承包方式组织实施的水利建设项目，</w:t>
      </w:r>
      <w:r>
        <w:rPr>
          <w:rFonts w:hint="eastAsia" w:ascii="仿宋_GB2312" w:hAnsi="仿宋_GB2312" w:eastAsia="仿宋_GB2312" w:cs="仿宋_GB2312"/>
          <w:b w:val="0"/>
          <w:bCs w:val="0"/>
          <w:color w:val="auto"/>
          <w:kern w:val="0"/>
          <w:sz w:val="32"/>
          <w:szCs w:val="32"/>
          <w:lang w:eastAsia="zh-CN"/>
        </w:rPr>
        <w:t>建设单位</w:t>
      </w:r>
      <w:r>
        <w:rPr>
          <w:rFonts w:hint="eastAsia" w:ascii="仿宋_GB2312" w:hAnsi="仿宋_GB2312" w:eastAsia="仿宋_GB2312" w:cs="仿宋_GB2312"/>
          <w:b w:val="0"/>
          <w:bCs w:val="0"/>
          <w:color w:val="auto"/>
          <w:kern w:val="0"/>
          <w:sz w:val="32"/>
          <w:szCs w:val="32"/>
          <w:lang w:val="en-US" w:eastAsia="zh-CN"/>
        </w:rPr>
        <w:t>可以根据项目特点，自行决定在可行性研究报告批复后或者初步设计报告批复后,</w:t>
      </w:r>
      <w:r>
        <w:rPr>
          <w:rFonts w:hint="eastAsia" w:ascii="仿宋_GB2312" w:hAnsi="仿宋_GB2312" w:eastAsia="仿宋_GB2312" w:cs="仿宋_GB2312"/>
          <w:b w:val="0"/>
          <w:bCs w:val="0"/>
          <w:color w:val="auto"/>
          <w:kern w:val="0"/>
          <w:sz w:val="32"/>
          <w:szCs w:val="32"/>
          <w:lang w:eastAsia="zh-CN"/>
        </w:rPr>
        <w:t>实施工程总承包发包。</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bCs/>
          <w:color w:val="auto"/>
          <w:kern w:val="0"/>
          <w:sz w:val="32"/>
          <w:szCs w:val="32"/>
          <w:lang w:val="en-US" w:eastAsia="zh-CN"/>
        </w:rPr>
      </w:pPr>
      <w:r>
        <w:rPr>
          <w:rFonts w:hint="eastAsia" w:ascii="仿宋_GB2312" w:hAnsi="仿宋_GB2312" w:eastAsia="仿宋_GB2312" w:cs="仿宋_GB2312"/>
          <w:b/>
          <w:bCs/>
          <w:color w:val="auto"/>
          <w:kern w:val="0"/>
          <w:sz w:val="32"/>
          <w:szCs w:val="32"/>
          <w:lang w:eastAsia="zh-CN"/>
        </w:rPr>
        <w:t>第七条</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lang w:val="en-US" w:eastAsia="zh-CN"/>
        </w:rPr>
        <w:t>除某些按《工程建设项目货物招标投标办法》报有关部门批准后可以采用邀请招标的和不招标的特殊工程项目外，水利建设项目工程总承包项目，</w:t>
      </w:r>
      <w:ins w:id="0" w:author="兰伟龙" w:date="2021-01-22T10:19:13Z">
        <w:r>
          <w:rPr>
            <w:rFonts w:hint="eastAsia" w:ascii="仿宋_GB2312" w:hAnsi="仿宋_GB2312" w:eastAsia="仿宋_GB2312" w:cs="仿宋_GB2312"/>
            <w:b w:val="0"/>
            <w:bCs w:val="0"/>
            <w:color w:val="auto"/>
            <w:kern w:val="0"/>
            <w:sz w:val="32"/>
            <w:szCs w:val="32"/>
            <w:lang w:val="en-US" w:eastAsia="zh-CN"/>
          </w:rPr>
          <w:t>应</w:t>
        </w:r>
      </w:ins>
      <w:ins w:id="1" w:author="兰伟龙" w:date="2021-01-22T10:19:15Z">
        <w:r>
          <w:rPr>
            <w:rFonts w:hint="eastAsia" w:ascii="仿宋_GB2312" w:hAnsi="仿宋_GB2312" w:eastAsia="仿宋_GB2312" w:cs="仿宋_GB2312"/>
            <w:b w:val="0"/>
            <w:bCs w:val="0"/>
            <w:color w:val="auto"/>
            <w:kern w:val="0"/>
            <w:sz w:val="32"/>
            <w:szCs w:val="32"/>
            <w:lang w:val="en-US" w:eastAsia="zh-CN"/>
          </w:rPr>
          <w:t>当</w:t>
        </w:r>
      </w:ins>
      <w:del w:id="2" w:author="兰伟龙" w:date="2021-01-22T10:18:53Z">
        <w:r>
          <w:rPr>
            <w:rFonts w:hint="eastAsia" w:ascii="仿宋_GB2312" w:hAnsi="仿宋_GB2312" w:eastAsia="仿宋_GB2312" w:cs="仿宋_GB2312"/>
            <w:b w:val="0"/>
            <w:bCs w:val="0"/>
            <w:color w:val="auto"/>
            <w:kern w:val="0"/>
            <w:sz w:val="32"/>
            <w:szCs w:val="32"/>
            <w:lang w:val="en-US" w:eastAsia="zh-CN"/>
          </w:rPr>
          <w:delText>必须</w:delText>
        </w:r>
      </w:del>
      <w:r>
        <w:rPr>
          <w:rFonts w:hint="eastAsia" w:ascii="仿宋_GB2312" w:hAnsi="仿宋_GB2312" w:eastAsia="仿宋_GB2312" w:cs="仿宋_GB2312"/>
          <w:b w:val="0"/>
          <w:bCs w:val="0"/>
          <w:color w:val="auto"/>
          <w:kern w:val="0"/>
          <w:sz w:val="32"/>
          <w:szCs w:val="32"/>
          <w:lang w:val="en-US" w:eastAsia="zh-CN"/>
        </w:rPr>
        <w:t>实行公开招标发包。</w:t>
      </w:r>
      <w:bookmarkStart w:id="0" w:name="_GoBack"/>
      <w:bookmarkEnd w:id="0"/>
    </w:p>
    <w:p>
      <w:pPr>
        <w:keepNext w:val="0"/>
        <w:keepLines w:val="0"/>
        <w:pageBreakBefore w:val="0"/>
        <w:widowControl w:val="0"/>
        <w:kinsoku/>
        <w:wordWrap/>
        <w:overflowPunct/>
        <w:topLinePunct w:val="0"/>
        <w:autoSpaceDE/>
        <w:autoSpaceDN/>
        <w:bidi w:val="0"/>
        <w:spacing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val="en-US" w:eastAsia="zh-CN"/>
        </w:rPr>
        <w:t>公开</w:t>
      </w:r>
      <w:r>
        <w:rPr>
          <w:rFonts w:hint="eastAsia" w:ascii="仿宋_GB2312" w:hAnsi="仿宋_GB2312" w:eastAsia="仿宋_GB2312" w:cs="仿宋_GB2312"/>
          <w:b w:val="0"/>
          <w:bCs w:val="0"/>
          <w:color w:val="auto"/>
          <w:kern w:val="0"/>
          <w:sz w:val="32"/>
          <w:szCs w:val="32"/>
          <w:lang w:val="en-US" w:eastAsia="zh-CN" w:bidi="ar-SA"/>
        </w:rPr>
        <w:t>招标的</w:t>
      </w:r>
      <w:r>
        <w:rPr>
          <w:rFonts w:hint="eastAsia" w:ascii="仿宋_GB2312" w:hAnsi="仿宋_GB2312" w:eastAsia="仿宋_GB2312" w:cs="仿宋_GB2312"/>
          <w:b w:val="0"/>
          <w:bCs w:val="0"/>
          <w:color w:val="auto"/>
          <w:kern w:val="0"/>
          <w:sz w:val="32"/>
          <w:szCs w:val="32"/>
          <w:lang w:eastAsia="zh-CN"/>
        </w:rPr>
        <w:t>工程总承包项目</w:t>
      </w:r>
      <w:r>
        <w:rPr>
          <w:rFonts w:hint="eastAsia" w:ascii="仿宋_GB2312" w:hAnsi="仿宋_GB2312" w:eastAsia="仿宋_GB2312" w:cs="仿宋_GB2312"/>
          <w:b w:val="0"/>
          <w:bCs w:val="0"/>
          <w:color w:val="auto"/>
          <w:kern w:val="0"/>
          <w:sz w:val="32"/>
          <w:szCs w:val="32"/>
          <w:lang w:val="en-US" w:eastAsia="zh-CN"/>
        </w:rPr>
        <w:t>，</w:t>
      </w:r>
      <w:ins w:id="3" w:author="兰伟龙" w:date="2021-01-22T10:19:58Z">
        <w:r>
          <w:rPr>
            <w:rFonts w:hint="eastAsia" w:ascii="仿宋_GB2312" w:hAnsi="仿宋_GB2312" w:eastAsia="仿宋_GB2312" w:cs="仿宋_GB2312"/>
            <w:b w:val="0"/>
            <w:bCs w:val="0"/>
            <w:color w:val="auto"/>
            <w:kern w:val="0"/>
            <w:sz w:val="32"/>
            <w:szCs w:val="32"/>
            <w:lang w:val="en-US" w:eastAsia="zh-CN"/>
          </w:rPr>
          <w:t>应</w:t>
        </w:r>
      </w:ins>
      <w:ins w:id="4" w:author="兰伟龙" w:date="2021-01-22T10:20:01Z">
        <w:r>
          <w:rPr>
            <w:rFonts w:hint="eastAsia" w:ascii="仿宋_GB2312" w:hAnsi="仿宋_GB2312" w:eastAsia="仿宋_GB2312" w:cs="仿宋_GB2312"/>
            <w:b w:val="0"/>
            <w:bCs w:val="0"/>
            <w:color w:val="auto"/>
            <w:kern w:val="0"/>
            <w:sz w:val="32"/>
            <w:szCs w:val="32"/>
            <w:lang w:val="en-US" w:eastAsia="zh-CN"/>
          </w:rPr>
          <w:t>当</w:t>
        </w:r>
      </w:ins>
      <w:del w:id="5" w:author="兰伟龙" w:date="2021-01-22T10:19:22Z">
        <w:r>
          <w:rPr>
            <w:rFonts w:hint="eastAsia" w:ascii="仿宋_GB2312" w:hAnsi="仿宋_GB2312" w:eastAsia="仿宋_GB2312" w:cs="仿宋_GB2312"/>
            <w:b w:val="0"/>
            <w:bCs w:val="0"/>
            <w:color w:val="auto"/>
            <w:kern w:val="0"/>
            <w:sz w:val="32"/>
            <w:szCs w:val="32"/>
            <w:lang w:val="en-US" w:eastAsia="zh-CN"/>
          </w:rPr>
          <w:delText>必须</w:delText>
        </w:r>
      </w:del>
      <w:r>
        <w:rPr>
          <w:rFonts w:hint="eastAsia" w:ascii="仿宋_GB2312" w:hAnsi="仿宋_GB2312" w:eastAsia="仿宋_GB2312" w:cs="仿宋_GB2312"/>
          <w:b w:val="0"/>
          <w:bCs w:val="0"/>
          <w:color w:val="auto"/>
          <w:kern w:val="0"/>
          <w:sz w:val="32"/>
          <w:szCs w:val="32"/>
          <w:lang w:eastAsia="zh-CN"/>
        </w:rPr>
        <w:t>通过福建省公共资源交易电子行政监督平台、福建省公共资源交易电子公共服务平台和福建省</w:t>
      </w:r>
      <w:r>
        <w:rPr>
          <w:rFonts w:hint="eastAsia" w:ascii="仿宋_GB2312" w:hAnsi="仿宋_GB2312" w:eastAsia="仿宋_GB2312" w:cs="仿宋_GB2312"/>
          <w:b w:val="0"/>
          <w:bCs w:val="0"/>
          <w:color w:val="auto"/>
          <w:kern w:val="0"/>
          <w:sz w:val="32"/>
          <w:szCs w:val="32"/>
          <w:lang w:val="en-US" w:eastAsia="zh-CN"/>
        </w:rPr>
        <w:t>水利工程电子招标投标交易平台，以</w:t>
      </w:r>
      <w:r>
        <w:rPr>
          <w:rFonts w:hint="eastAsia" w:ascii="仿宋_GB2312" w:hAnsi="仿宋_GB2312" w:eastAsia="仿宋_GB2312" w:cs="仿宋_GB2312"/>
          <w:b w:val="0"/>
          <w:bCs w:val="0"/>
          <w:color w:val="auto"/>
          <w:kern w:val="0"/>
          <w:sz w:val="32"/>
          <w:szCs w:val="32"/>
          <w:lang w:eastAsia="zh-CN"/>
        </w:rPr>
        <w:t>电子招投标的方式选择工程总承包单位。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第八条</w:t>
      </w:r>
      <w:r>
        <w:rPr>
          <w:rFonts w:hint="eastAsia" w:ascii="仿宋_GB2312" w:hAnsi="仿宋_GB2312" w:eastAsia="仿宋_GB2312" w:cs="仿宋_GB2312"/>
          <w:b w:val="0"/>
          <w:bCs w:val="0"/>
          <w:color w:val="auto"/>
          <w:kern w:val="0"/>
          <w:sz w:val="32"/>
          <w:szCs w:val="32"/>
          <w:lang w:val="en-US" w:eastAsia="zh-CN"/>
        </w:rPr>
        <w:t xml:space="preserve">  公开</w:t>
      </w:r>
      <w:r>
        <w:rPr>
          <w:rFonts w:hint="eastAsia" w:ascii="仿宋_GB2312" w:hAnsi="仿宋_GB2312" w:eastAsia="仿宋_GB2312" w:cs="仿宋_GB2312"/>
          <w:b w:val="0"/>
          <w:bCs w:val="0"/>
          <w:color w:val="auto"/>
          <w:kern w:val="0"/>
          <w:sz w:val="32"/>
          <w:szCs w:val="32"/>
          <w:lang w:val="en-US" w:eastAsia="zh-CN" w:bidi="ar-SA"/>
        </w:rPr>
        <w:t>招标的</w:t>
      </w:r>
      <w:r>
        <w:rPr>
          <w:rFonts w:hint="eastAsia" w:ascii="仿宋_GB2312" w:hAnsi="仿宋_GB2312" w:eastAsia="仿宋_GB2312" w:cs="仿宋_GB2312"/>
          <w:b w:val="0"/>
          <w:bCs w:val="0"/>
          <w:color w:val="auto"/>
          <w:kern w:val="0"/>
          <w:sz w:val="32"/>
          <w:szCs w:val="32"/>
          <w:lang w:eastAsia="zh-CN"/>
        </w:rPr>
        <w:t>工程总承包项目，应当采用资格后审办法在开标后由评标委员会按照招标文件规定的标准和方法对投标人的资格进行审查。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bCs/>
          <w:color w:val="auto"/>
          <w:kern w:val="0"/>
          <w:sz w:val="32"/>
          <w:szCs w:val="32"/>
          <w:lang w:val="en-US" w:eastAsia="zh-CN"/>
        </w:rPr>
        <w:t>第九条</w:t>
      </w:r>
      <w:r>
        <w:rPr>
          <w:rFonts w:hint="eastAsia" w:ascii="仿宋_GB2312" w:hAnsi="仿宋_GB2312" w:eastAsia="仿宋_GB2312" w:cs="仿宋_GB2312"/>
          <w:b w:val="0"/>
          <w:bCs w:val="0"/>
          <w:color w:val="auto"/>
          <w:kern w:val="0"/>
          <w:sz w:val="32"/>
          <w:szCs w:val="32"/>
          <w:lang w:val="en-US" w:eastAsia="zh-CN"/>
        </w:rPr>
        <w:t xml:space="preserve">  公开</w:t>
      </w:r>
      <w:r>
        <w:rPr>
          <w:rFonts w:hint="eastAsia" w:ascii="仿宋_GB2312" w:hAnsi="仿宋_GB2312" w:eastAsia="仿宋_GB2312" w:cs="仿宋_GB2312"/>
          <w:b w:val="0"/>
          <w:bCs w:val="0"/>
          <w:color w:val="auto"/>
          <w:kern w:val="0"/>
          <w:sz w:val="32"/>
          <w:szCs w:val="32"/>
          <w:lang w:val="en-US" w:eastAsia="zh-CN" w:bidi="ar-SA"/>
        </w:rPr>
        <w:t>招标的</w:t>
      </w:r>
      <w:r>
        <w:rPr>
          <w:rFonts w:hint="eastAsia" w:ascii="仿宋_GB2312" w:hAnsi="仿宋_GB2312" w:eastAsia="仿宋_GB2312" w:cs="仿宋_GB2312"/>
          <w:b w:val="0"/>
          <w:bCs w:val="0"/>
          <w:color w:val="auto"/>
          <w:kern w:val="0"/>
          <w:sz w:val="32"/>
          <w:szCs w:val="32"/>
          <w:lang w:eastAsia="zh-CN"/>
        </w:rPr>
        <w:t>工程总承包项目，建设单位应当采取综合评估法评标，并根据工程特点和要求合理设置评分权重和评标办法。综合评估因素主要包括投标报价、建议书、实施方案、信用、业绩等。</w:t>
      </w:r>
    </w:p>
    <w:p>
      <w:pPr>
        <w:keepNext w:val="0"/>
        <w:keepLines w:val="0"/>
        <w:pageBreakBefore w:val="0"/>
        <w:widowControl w:val="0"/>
        <w:numPr>
          <w:ilvl w:val="0"/>
          <w:numId w:val="0"/>
        </w:numPr>
        <w:shd w:val="clear" w:color="auto" w:fill="FFFFFF"/>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bCs/>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建设单位不得以资质等级、综合资质等资质名义设置评分项。</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rPr>
          <w:rFonts w:hint="eastAsia" w:ascii="仿宋_GB2312" w:hAnsi="仿宋_GB2312" w:eastAsia="仿宋_GB2312" w:cs="仿宋_GB2312"/>
          <w:b/>
          <w:bCs/>
          <w:color w:val="auto"/>
          <w:kern w:val="0"/>
          <w:sz w:val="32"/>
          <w:szCs w:val="32"/>
          <w:lang w:val="en-US" w:eastAsia="zh-CN"/>
        </w:rPr>
      </w:pPr>
      <w:r>
        <w:rPr>
          <w:rFonts w:hint="eastAsia" w:ascii="仿宋_GB2312" w:hAnsi="仿宋_GB2312" w:eastAsia="仿宋_GB2312" w:cs="仿宋_GB2312"/>
          <w:b/>
          <w:bCs/>
          <w:color w:val="auto"/>
          <w:kern w:val="0"/>
          <w:sz w:val="32"/>
          <w:szCs w:val="32"/>
          <w:highlight w:val="none"/>
          <w:lang w:val="en-US" w:eastAsia="zh-CN"/>
        </w:rPr>
        <w:t>第十条</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lang w:val="en-US" w:eastAsia="zh-CN"/>
        </w:rPr>
        <w:t>公开</w:t>
      </w:r>
      <w:r>
        <w:rPr>
          <w:rFonts w:hint="eastAsia" w:ascii="仿宋_GB2312" w:hAnsi="仿宋_GB2312" w:eastAsia="仿宋_GB2312" w:cs="仿宋_GB2312"/>
          <w:b w:val="0"/>
          <w:bCs w:val="0"/>
          <w:color w:val="auto"/>
          <w:kern w:val="0"/>
          <w:sz w:val="32"/>
          <w:szCs w:val="32"/>
          <w:lang w:val="en-US" w:eastAsia="zh-CN" w:bidi="ar-SA"/>
        </w:rPr>
        <w:t>招标的工程总承包项目，综合评估法中信用评价分使用应当按照我省现行《水利工程电子招标投标招标文件示范文本》规定执行。</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rPr>
          <w:rFonts w:hint="eastAsia" w:ascii="仿宋_GB2312" w:hAnsi="仿宋_GB2312" w:eastAsia="仿宋_GB2312" w:cs="仿宋_GB2312"/>
          <w:b w:val="0"/>
          <w:bCs w:val="0"/>
          <w:color w:val="auto"/>
          <w:kern w:val="0"/>
          <w:sz w:val="32"/>
          <w:szCs w:val="32"/>
          <w:lang w:val="en-US" w:eastAsia="zh-CN" w:bidi="ar-SA"/>
        </w:rPr>
      </w:pPr>
      <w:r>
        <w:rPr>
          <w:rFonts w:hint="eastAsia" w:ascii="仿宋_GB2312" w:hAnsi="仿宋_GB2312" w:eastAsia="仿宋_GB2312" w:cs="仿宋_GB2312"/>
          <w:b/>
          <w:bCs/>
          <w:color w:val="auto"/>
          <w:kern w:val="0"/>
          <w:sz w:val="32"/>
          <w:szCs w:val="32"/>
          <w:lang w:val="en-US" w:eastAsia="zh-CN"/>
        </w:rPr>
        <w:t xml:space="preserve">第十一条  </w:t>
      </w:r>
      <w:r>
        <w:rPr>
          <w:rFonts w:hint="eastAsia" w:ascii="仿宋_GB2312" w:hAnsi="仿宋_GB2312" w:eastAsia="仿宋_GB2312" w:cs="仿宋_GB2312"/>
          <w:b w:val="0"/>
          <w:bCs w:val="0"/>
          <w:strike w:val="0"/>
          <w:dstrike w:val="0"/>
          <w:color w:val="auto"/>
          <w:kern w:val="0"/>
          <w:sz w:val="32"/>
          <w:szCs w:val="32"/>
          <w:u w:val="none"/>
          <w:lang w:val="en-US" w:eastAsia="zh-CN"/>
        </w:rPr>
        <w:t>工程总承包单位应当同时具有与工程规模相适应的工程设计资质和施工资质，或者由具有相应资质的设计单位和施工单位组成联合体。工程总承包单位应当具有相应的项目管理体系和项目管理能力、财务和风险承担能力。</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设计单位和施工单位组成联合体的，应当根据项目的特点和复杂程度，合理确定牵头单位，并在联合体协议中明确联合体成员单位的权利和义务。联合体各方应当共同与建设单位签订工程总承包合同，就工程总承包项目承担连带责任。</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第十二条  </w:t>
      </w:r>
      <w:r>
        <w:rPr>
          <w:rFonts w:hint="eastAsia" w:ascii="仿宋_GB2312" w:hAnsi="仿宋_GB2312" w:eastAsia="仿宋_GB2312" w:cs="仿宋_GB2312"/>
          <w:b w:val="0"/>
          <w:bCs w:val="0"/>
          <w:color w:val="auto"/>
          <w:kern w:val="0"/>
          <w:sz w:val="32"/>
          <w:szCs w:val="32"/>
          <w:lang w:val="en-US" w:eastAsia="zh-CN"/>
        </w:rPr>
        <w:t>工程总承包项目的代建单位、项目管理单位、监理单位、造价咨询单位、招标代理单位工程不得参与该工程总承包项目的投标。</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strike w:val="0"/>
          <w:dstrike w:val="0"/>
          <w:color w:val="auto"/>
          <w:kern w:val="0"/>
          <w:sz w:val="32"/>
          <w:szCs w:val="32"/>
          <w:lang w:val="en-US" w:eastAsia="zh-CN"/>
        </w:rPr>
        <w:t>可研报</w:t>
      </w:r>
      <w:r>
        <w:rPr>
          <w:rFonts w:hint="eastAsia" w:ascii="仿宋_GB2312" w:hAnsi="仿宋_GB2312" w:eastAsia="仿宋_GB2312" w:cs="仿宋_GB2312"/>
          <w:b w:val="0"/>
          <w:bCs w:val="0"/>
          <w:color w:val="auto"/>
          <w:kern w:val="0"/>
          <w:sz w:val="32"/>
          <w:szCs w:val="32"/>
          <w:lang w:val="en-US" w:eastAsia="zh-CN"/>
        </w:rPr>
        <w:t>告或初步设计文件编制单位及其评估单位，在建设单位公开已经完成的可研报告或初步设计文件后，可以参与该工程总承包项目的投标。</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第十三条  </w:t>
      </w:r>
      <w:r>
        <w:rPr>
          <w:rFonts w:hint="eastAsia" w:ascii="仿宋_GB2312" w:hAnsi="仿宋_GB2312" w:eastAsia="仿宋_GB2312" w:cs="仿宋_GB2312"/>
          <w:b w:val="0"/>
          <w:bCs w:val="0"/>
          <w:color w:val="auto"/>
          <w:kern w:val="0"/>
          <w:sz w:val="32"/>
          <w:szCs w:val="32"/>
          <w:lang w:val="en-US" w:eastAsia="zh-CN"/>
        </w:rPr>
        <w:t>建设单位和工程总承包单位应当加强风险管理，合理分担风险。</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建设单位承担的风险主要包括：</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（一）主要工程材料、设备、人工价格与招标时基期价格相比，波动幅度超过合同约定幅度的部分；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（二）因国家法律法规政策变化引起的合同价格的变化；</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（三）不可预见的地质条件造成的工程费用和工期的变化；</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（四）因建设单位原因产生的工程费用和工期的变化；</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（五）不可抗力造成的工程费用和工期的变化。</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其他具体风险分担内容由双方在合同中约定。</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鼓励建设单位和工程总承包单位运用保险手段增强防范风险能力。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eastAsia="zh-CN"/>
        </w:rPr>
        <w:t>第十四条</w:t>
      </w:r>
      <w:r>
        <w:rPr>
          <w:rFonts w:hint="eastAsia" w:ascii="仿宋_GB2312" w:hAnsi="仿宋_GB2312" w:eastAsia="仿宋_GB2312" w:cs="仿宋_GB2312"/>
          <w:b/>
          <w:bCs/>
          <w:color w:val="auto"/>
          <w:kern w:val="0"/>
          <w:sz w:val="32"/>
          <w:szCs w:val="32"/>
          <w:lang w:val="en-US" w:eastAsia="zh-CN"/>
        </w:rPr>
        <w:t xml:space="preserve">  </w:t>
      </w:r>
      <w:r>
        <w:rPr>
          <w:rFonts w:hint="eastAsia" w:ascii="仿宋_GB2312" w:hAnsi="仿宋_GB2312" w:eastAsia="仿宋_GB2312" w:cs="仿宋_GB2312"/>
          <w:b w:val="0"/>
          <w:bCs w:val="0"/>
          <w:color w:val="auto"/>
          <w:kern w:val="0"/>
          <w:sz w:val="32"/>
          <w:szCs w:val="32"/>
          <w:lang w:eastAsia="zh-CN"/>
        </w:rPr>
        <w:t>工程总承包可以采用固定总价合同，也可以采用</w:t>
      </w:r>
      <w:r>
        <w:rPr>
          <w:rFonts w:hint="eastAsia" w:ascii="仿宋_GB2312" w:hAnsi="仿宋_GB2312" w:eastAsia="仿宋_GB2312" w:cs="仿宋_GB2312"/>
          <w:b w:val="0"/>
          <w:bCs w:val="0"/>
          <w:color w:val="auto"/>
          <w:kern w:val="0"/>
          <w:sz w:val="32"/>
          <w:szCs w:val="32"/>
          <w:lang w:val="en-US" w:eastAsia="zh-CN"/>
        </w:rPr>
        <w:t>总价控制、单价结算方式。</w:t>
      </w:r>
    </w:p>
    <w:p>
      <w:pPr>
        <w:keepNext w:val="0"/>
        <w:keepLines w:val="0"/>
        <w:pageBreakBefore w:val="0"/>
        <w:widowControl w:val="0"/>
        <w:shd w:val="clear" w:color="auto" w:fill="FFFFFF"/>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工程总承包发包价格按省级及以上水行政主管部门制定的相关计量规则和计价方法等进行计算确定。省级及以上水行政主管部门无相关计量规则和计价方法的，可以参照相关行业主管部门制定的文件执行。</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rPr>
          <w:rFonts w:hint="eastAsia" w:ascii="仿宋_GB2312" w:hAnsi="仿宋_GB2312" w:eastAsia="仿宋_GB2312" w:cs="仿宋_GB2312"/>
          <w:b w:val="0"/>
          <w:bCs w:val="0"/>
          <w:color w:val="auto"/>
          <w:kern w:val="0"/>
          <w:sz w:val="32"/>
          <w:szCs w:val="32"/>
          <w:highlight w:val="none"/>
          <w:lang w:val="en-US" w:eastAsia="zh-CN"/>
        </w:rPr>
      </w:pPr>
      <w:r>
        <w:rPr>
          <w:rFonts w:hint="eastAsia" w:ascii="仿宋_GB2312" w:hAnsi="仿宋_GB2312" w:eastAsia="仿宋_GB2312" w:cs="仿宋_GB2312"/>
          <w:b w:val="0"/>
          <w:bCs w:val="0"/>
          <w:color w:val="auto"/>
          <w:kern w:val="0"/>
          <w:sz w:val="32"/>
          <w:szCs w:val="32"/>
          <w:highlight w:val="none"/>
          <w:lang w:val="en-US" w:eastAsia="zh-CN"/>
        </w:rPr>
        <w:t>工程征（占）地、拆迁、移民搬迁安置、工程监理、第三方质量检测等不列入工程总承包范围。</w:t>
      </w:r>
    </w:p>
    <w:p>
      <w:pPr>
        <w:keepNext w:val="0"/>
        <w:keepLines w:val="0"/>
        <w:pageBreakBefore w:val="0"/>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 w:hAnsi="仿宋" w:eastAsia="仿宋" w:cs="仿宋"/>
          <w:b w:val="0"/>
          <w:bCs w:val="0"/>
          <w:color w:val="auto"/>
          <w:kern w:val="0"/>
          <w:sz w:val="32"/>
          <w:szCs w:val="32"/>
          <w:lang w:val="en-US" w:eastAsia="zh-CN"/>
        </w:rPr>
      </w:pPr>
    </w:p>
    <w:p>
      <w:pPr>
        <w:keepNext w:val="0"/>
        <w:keepLines w:val="0"/>
        <w:pageBreakBefore w:val="0"/>
        <w:widowControl/>
        <w:numPr>
          <w:ilvl w:val="0"/>
          <w:numId w:val="2"/>
        </w:numPr>
        <w:shd w:val="clear" w:color="auto" w:fill="FFFFFF"/>
        <w:kinsoku/>
        <w:wordWrap/>
        <w:overflowPunct/>
        <w:topLinePunct w:val="0"/>
        <w:autoSpaceDE/>
        <w:autoSpaceDN/>
        <w:bidi w:val="0"/>
        <w:adjustRightInd w:val="0"/>
        <w:snapToGrid w:val="0"/>
        <w:spacing w:line="600" w:lineRule="exact"/>
        <w:ind w:left="0" w:leftChars="0" w:right="0" w:rightChars="0" w:firstLine="672" w:firstLineChars="200"/>
        <w:jc w:val="center"/>
        <w:textAlignment w:val="auto"/>
        <w:outlineLvl w:val="9"/>
        <w:rPr>
          <w:rFonts w:hint="eastAsia" w:ascii="黑体" w:hAnsi="黑体" w:eastAsia="黑体" w:cs="黑体"/>
          <w:b w:val="0"/>
          <w:bCs w:val="0"/>
          <w:i w:val="0"/>
          <w:caps w:val="0"/>
          <w:color w:val="auto"/>
          <w:spacing w:val="8"/>
          <w:kern w:val="0"/>
          <w:sz w:val="32"/>
          <w:szCs w:val="32"/>
          <w:shd w:val="clear" w:color="auto" w:fill="FFFFFF"/>
          <w:lang w:val="en-US" w:eastAsia="zh-CN" w:bidi="ar"/>
        </w:rPr>
      </w:pPr>
      <w:r>
        <w:rPr>
          <w:rFonts w:hint="eastAsia" w:ascii="黑体" w:hAnsi="黑体" w:eastAsia="黑体" w:cs="黑体"/>
          <w:b w:val="0"/>
          <w:bCs w:val="0"/>
          <w:i w:val="0"/>
          <w:caps w:val="0"/>
          <w:color w:val="auto"/>
          <w:spacing w:val="8"/>
          <w:kern w:val="0"/>
          <w:sz w:val="32"/>
          <w:szCs w:val="32"/>
          <w:shd w:val="clear" w:color="auto" w:fill="FFFFFF"/>
          <w:lang w:val="en-US" w:eastAsia="zh-CN" w:bidi="ar"/>
        </w:rPr>
        <w:t>  项目实施</w:t>
      </w:r>
    </w:p>
    <w:p>
      <w:pPr>
        <w:pStyle w:val="2"/>
        <w:numPr>
          <w:ilvl w:val="0"/>
          <w:numId w:val="0"/>
        </w:numPr>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第十五条  </w:t>
      </w:r>
      <w:r>
        <w:rPr>
          <w:rFonts w:hint="eastAsia" w:ascii="仿宋_GB2312" w:hAnsi="仿宋_GB2312" w:eastAsia="仿宋_GB2312" w:cs="仿宋_GB2312"/>
          <w:b w:val="0"/>
          <w:bCs w:val="0"/>
          <w:color w:val="auto"/>
          <w:kern w:val="0"/>
          <w:sz w:val="32"/>
          <w:szCs w:val="32"/>
          <w:lang w:val="en-US" w:eastAsia="zh-CN"/>
        </w:rPr>
        <w:t>建设单位可以自行对工程总承包项目进行管理，也可以委托经依法选择的勘察设计单位、代建单位等项目管理单位，依照合同对工程总承包项目进行管理。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第十六条  </w:t>
      </w:r>
      <w:r>
        <w:rPr>
          <w:rFonts w:hint="eastAsia" w:ascii="仿宋_GB2312" w:hAnsi="仿宋_GB2312" w:eastAsia="仿宋_GB2312" w:cs="仿宋_GB2312"/>
          <w:b w:val="0"/>
          <w:bCs w:val="0"/>
          <w:color w:val="auto"/>
          <w:kern w:val="0"/>
          <w:sz w:val="32"/>
          <w:szCs w:val="32"/>
          <w:lang w:val="en-US" w:eastAsia="zh-CN"/>
        </w:rPr>
        <w:t>工程总承包项目经理应当具备下列条件：</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（一）具备水利工程相应的建设类注册建筑师、勘察设计注册工程师、注册建造师，或者取得水利工程建设类高级以上专业技术职称；</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（二）熟悉水利工程技术和工程总承包项目管理知识以及相关法律法规、标准规范；</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（三）具有较强的组织协调能力和良好的职业道德。</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工程总承包项目经理不得同时在两个或者两个以上工程项目担任工程总承包项目经理、施工项目负责人。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第十七条  </w:t>
      </w:r>
      <w:r>
        <w:rPr>
          <w:rFonts w:hint="eastAsia" w:ascii="仿宋_GB2312" w:hAnsi="仿宋_GB2312" w:eastAsia="仿宋_GB2312" w:cs="仿宋_GB2312"/>
          <w:b w:val="0"/>
          <w:bCs w:val="0"/>
          <w:color w:val="auto"/>
          <w:kern w:val="0"/>
          <w:sz w:val="32"/>
          <w:szCs w:val="32"/>
          <w:lang w:val="en-US" w:eastAsia="zh-CN"/>
        </w:rPr>
        <w:t>工程总承包单位可以依法采用直接发包的方式进行分包。但以暂估价形式包括在总承包范围内的工程、货物、服务分包时，属于依法必须进行招标的项目范围且达到国家规定规模标准的，应当依法招标。</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第十八条  </w:t>
      </w:r>
      <w:r>
        <w:rPr>
          <w:rFonts w:hint="eastAsia" w:ascii="仿宋_GB2312" w:hAnsi="仿宋_GB2312" w:eastAsia="仿宋_GB2312" w:cs="仿宋_GB2312"/>
          <w:b w:val="0"/>
          <w:bCs w:val="0"/>
          <w:color w:val="auto"/>
          <w:kern w:val="0"/>
          <w:sz w:val="32"/>
          <w:szCs w:val="32"/>
          <w:lang w:val="en-US" w:eastAsia="zh-CN"/>
        </w:rPr>
        <w:t>建设单位不得要求工程总承包单位以低于成本的价格竞标，明示或者暗示工程总承包单位违反工程建设强制性标准、降低建设工程质量，明示或者暗示工程总承包单位使用不合格的建筑材料、建筑构配件和设备。</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工程总承包单位应当对其承包的全部建设工程质量负责，分包单位对其分包工程的质量负责。</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第十九条  </w:t>
      </w:r>
      <w:r>
        <w:rPr>
          <w:rFonts w:hint="eastAsia" w:ascii="仿宋_GB2312" w:hAnsi="仿宋_GB2312" w:eastAsia="仿宋_GB2312" w:cs="仿宋_GB2312"/>
          <w:b w:val="0"/>
          <w:bCs w:val="0"/>
          <w:color w:val="auto"/>
          <w:kern w:val="0"/>
          <w:sz w:val="32"/>
          <w:szCs w:val="32"/>
          <w:lang w:val="en-US" w:eastAsia="zh-CN"/>
        </w:rPr>
        <w:t>建设单位不得对工程总承包单位提出不符合建设工程安全生产法律、法规和强制性标准规定的要求，明示或者暗示工程总承包单位购买、租赁、使用不符合安全施工要求的安全防护用具、机械设备、施工机具及配件、消防设施和器材。</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工程总承包单位对承包范围内工程的安全生产负总责。分包单位应当服从工程总承包单位的安全生产管理，分包单位不服从管理导致生产安全事故的，由分包单位承担主要责任，分包不免除工程总承包单位的安全责任。</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第二十条  </w:t>
      </w:r>
      <w:r>
        <w:rPr>
          <w:rFonts w:hint="eastAsia" w:ascii="仿宋_GB2312" w:hAnsi="仿宋_GB2312" w:eastAsia="仿宋_GB2312" w:cs="仿宋_GB2312"/>
          <w:b w:val="0"/>
          <w:bCs w:val="0"/>
          <w:color w:val="auto"/>
          <w:kern w:val="0"/>
          <w:sz w:val="32"/>
          <w:szCs w:val="32"/>
          <w:lang w:val="en-US" w:eastAsia="zh-CN"/>
        </w:rPr>
        <w:t>建设单位不得设置不合理工期，任意压缩合理工期。</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工程总承包单位应当依据合同对工期全面负责，对项目总进度和各阶段的进度进行控制管理，确保工程按期完工。</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第二十一条  </w:t>
      </w:r>
      <w:r>
        <w:rPr>
          <w:rFonts w:hint="eastAsia" w:ascii="仿宋_GB2312" w:hAnsi="仿宋_GB2312" w:eastAsia="仿宋_GB2312" w:cs="仿宋_GB2312"/>
          <w:b w:val="0"/>
          <w:bCs w:val="0"/>
          <w:color w:val="auto"/>
          <w:kern w:val="0"/>
          <w:sz w:val="32"/>
          <w:szCs w:val="32"/>
          <w:lang w:val="en-US" w:eastAsia="zh-CN"/>
        </w:rPr>
        <w:t>建设单位和工程总承包单位应当加强设计、施工等环节管理，严格落实国家、省有关规定和合同条款，确保项目建设符合审批要求。</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第二十二条  </w:t>
      </w:r>
      <w:r>
        <w:rPr>
          <w:rFonts w:hint="eastAsia" w:ascii="仿宋_GB2312" w:hAnsi="仿宋_GB2312" w:eastAsia="仿宋_GB2312" w:cs="仿宋_GB2312"/>
          <w:b w:val="0"/>
          <w:bCs w:val="0"/>
          <w:color w:val="auto"/>
          <w:kern w:val="0"/>
          <w:sz w:val="32"/>
          <w:szCs w:val="32"/>
          <w:lang w:val="en-US" w:eastAsia="zh-CN"/>
        </w:rPr>
        <w:t>工程保修书由建设单位与工程总承包单位签署，保修期内工程总承包单位应当根据法律法规规定以及合同约定承担保修责任，工程总承包单位不得以其与分包单位之间保修责任划分而拒绝履行保修责任。</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 xml:space="preserve">第二十三条  </w:t>
      </w:r>
      <w:r>
        <w:rPr>
          <w:rFonts w:hint="default" w:ascii="仿宋_GB2312" w:hAnsi="仿宋_GB2312" w:eastAsia="仿宋_GB2312" w:cs="仿宋_GB2312"/>
          <w:b w:val="0"/>
          <w:bCs w:val="0"/>
          <w:color w:val="auto"/>
          <w:kern w:val="0"/>
          <w:sz w:val="32"/>
          <w:szCs w:val="32"/>
          <w:lang w:val="en-US" w:eastAsia="zh-CN"/>
        </w:rPr>
        <w:t>各级水行政主管部门</w:t>
      </w:r>
      <w:r>
        <w:rPr>
          <w:rFonts w:hint="eastAsia" w:ascii="仿宋_GB2312" w:hAnsi="仿宋_GB2312" w:eastAsia="仿宋_GB2312" w:cs="仿宋_GB2312"/>
          <w:b w:val="0"/>
          <w:bCs w:val="0"/>
          <w:color w:val="auto"/>
          <w:kern w:val="0"/>
          <w:sz w:val="32"/>
          <w:szCs w:val="32"/>
          <w:lang w:val="en-US" w:eastAsia="zh-CN"/>
        </w:rPr>
        <w:t>对水利建设项目</w:t>
      </w:r>
      <w:r>
        <w:rPr>
          <w:rFonts w:hint="default" w:ascii="仿宋_GB2312" w:hAnsi="仿宋_GB2312" w:eastAsia="仿宋_GB2312" w:cs="仿宋_GB2312"/>
          <w:b w:val="0"/>
          <w:bCs w:val="0"/>
          <w:color w:val="auto"/>
          <w:kern w:val="0"/>
          <w:sz w:val="32"/>
          <w:szCs w:val="32"/>
          <w:lang w:val="en-US" w:eastAsia="zh-CN"/>
        </w:rPr>
        <w:t>监督</w:t>
      </w:r>
      <w:r>
        <w:rPr>
          <w:rFonts w:hint="eastAsia" w:ascii="仿宋_GB2312" w:hAnsi="仿宋_GB2312" w:eastAsia="仿宋_GB2312" w:cs="仿宋_GB2312"/>
          <w:b w:val="0"/>
          <w:bCs w:val="0"/>
          <w:color w:val="auto"/>
          <w:kern w:val="0"/>
          <w:sz w:val="32"/>
          <w:szCs w:val="32"/>
          <w:lang w:val="en-US" w:eastAsia="zh-CN"/>
        </w:rPr>
        <w:t>管理过程中</w:t>
      </w:r>
      <w:r>
        <w:rPr>
          <w:rFonts w:hint="default" w:ascii="仿宋_GB2312" w:hAnsi="仿宋_GB2312" w:eastAsia="仿宋_GB2312" w:cs="仿宋_GB2312"/>
          <w:b w:val="0"/>
          <w:bCs w:val="0"/>
          <w:color w:val="auto"/>
          <w:kern w:val="0"/>
          <w:sz w:val="32"/>
          <w:szCs w:val="32"/>
          <w:lang w:val="en-US" w:eastAsia="zh-CN"/>
        </w:rPr>
        <w:t>发现问题</w:t>
      </w:r>
      <w:r>
        <w:rPr>
          <w:rFonts w:hint="eastAsia" w:ascii="仿宋_GB2312" w:hAnsi="仿宋_GB2312" w:eastAsia="仿宋_GB2312" w:cs="仿宋_GB2312"/>
          <w:b w:val="0"/>
          <w:bCs w:val="0"/>
          <w:color w:val="auto"/>
          <w:kern w:val="0"/>
          <w:sz w:val="32"/>
          <w:szCs w:val="32"/>
          <w:lang w:val="en-US" w:eastAsia="zh-CN"/>
        </w:rPr>
        <w:t>应当</w:t>
      </w:r>
      <w:r>
        <w:rPr>
          <w:rFonts w:hint="default" w:ascii="仿宋_GB2312" w:hAnsi="仿宋_GB2312" w:eastAsia="仿宋_GB2312" w:cs="仿宋_GB2312"/>
          <w:b w:val="0"/>
          <w:bCs w:val="0"/>
          <w:color w:val="auto"/>
          <w:kern w:val="0"/>
          <w:sz w:val="32"/>
          <w:szCs w:val="32"/>
          <w:lang w:val="en-US" w:eastAsia="zh-CN"/>
        </w:rPr>
        <w:t>及时提出整改意见并跟踪整改落实，对违法违规行为依法进行查处</w:t>
      </w:r>
      <w:r>
        <w:rPr>
          <w:rFonts w:hint="eastAsia" w:ascii="仿宋_GB2312" w:hAnsi="仿宋_GB2312" w:eastAsia="仿宋_GB2312" w:cs="仿宋_GB2312"/>
          <w:b w:val="0"/>
          <w:bCs w:val="0"/>
          <w:color w:val="auto"/>
          <w:kern w:val="0"/>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工程总承包活动有关人员对领导干部“说情打招呼”</w:t>
      </w:r>
      <w:r>
        <w:rPr>
          <w:rFonts w:hint="default" w:ascii="仿宋_GB2312" w:hAnsi="仿宋_GB2312" w:eastAsia="仿宋_GB2312" w:cs="仿宋_GB2312"/>
          <w:b w:val="0"/>
          <w:bCs w:val="0"/>
          <w:color w:val="auto"/>
          <w:kern w:val="0"/>
          <w:sz w:val="32"/>
          <w:szCs w:val="32"/>
          <w:lang w:val="en-US" w:eastAsia="zh-CN"/>
        </w:rPr>
        <w:t>干预</w:t>
      </w:r>
      <w:r>
        <w:rPr>
          <w:rFonts w:hint="eastAsia" w:ascii="仿宋_GB2312" w:hAnsi="仿宋_GB2312" w:eastAsia="仿宋_GB2312" w:cs="仿宋_GB2312"/>
          <w:b w:val="0"/>
          <w:bCs w:val="0"/>
          <w:color w:val="auto"/>
          <w:kern w:val="0"/>
          <w:sz w:val="32"/>
          <w:szCs w:val="32"/>
          <w:lang w:val="en-US" w:eastAsia="zh-CN"/>
        </w:rPr>
        <w:t>、</w:t>
      </w:r>
      <w:r>
        <w:rPr>
          <w:rFonts w:hint="default" w:ascii="仿宋_GB2312" w:hAnsi="仿宋_GB2312" w:eastAsia="仿宋_GB2312" w:cs="仿宋_GB2312"/>
          <w:b w:val="0"/>
          <w:bCs w:val="0"/>
          <w:color w:val="auto"/>
          <w:kern w:val="0"/>
          <w:sz w:val="32"/>
          <w:szCs w:val="32"/>
          <w:lang w:val="en-US" w:eastAsia="zh-CN"/>
        </w:rPr>
        <w:t>影响</w:t>
      </w:r>
      <w:r>
        <w:rPr>
          <w:rFonts w:hint="eastAsia" w:ascii="仿宋_GB2312" w:hAnsi="仿宋_GB2312" w:eastAsia="仿宋_GB2312" w:cs="仿宋_GB2312"/>
          <w:b w:val="0"/>
          <w:bCs w:val="0"/>
          <w:color w:val="auto"/>
          <w:kern w:val="0"/>
          <w:sz w:val="32"/>
          <w:szCs w:val="32"/>
          <w:lang w:val="en-US" w:eastAsia="zh-CN"/>
        </w:rPr>
        <w:t>工程总承包的行为情况</w:t>
      </w:r>
      <w:r>
        <w:rPr>
          <w:rFonts w:hint="default"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lang w:val="en-US" w:eastAsia="zh-CN"/>
        </w:rPr>
        <w:t>应当记录并向相应</w:t>
      </w:r>
      <w:r>
        <w:rPr>
          <w:rFonts w:hint="default" w:ascii="仿宋_GB2312" w:hAnsi="仿宋_GB2312" w:eastAsia="仿宋_GB2312" w:cs="仿宋_GB2312"/>
          <w:b w:val="0"/>
          <w:bCs w:val="0"/>
          <w:color w:val="auto"/>
          <w:kern w:val="0"/>
          <w:sz w:val="32"/>
          <w:szCs w:val="32"/>
          <w:lang w:val="en-US" w:eastAsia="zh-CN"/>
        </w:rPr>
        <w:t>监督</w:t>
      </w:r>
      <w:r>
        <w:rPr>
          <w:rFonts w:hint="eastAsia" w:ascii="仿宋_GB2312" w:hAnsi="仿宋_GB2312" w:eastAsia="仿宋_GB2312" w:cs="仿宋_GB2312"/>
          <w:b w:val="0"/>
          <w:bCs w:val="0"/>
          <w:color w:val="auto"/>
          <w:kern w:val="0"/>
          <w:sz w:val="32"/>
          <w:szCs w:val="32"/>
          <w:lang w:val="en-US" w:eastAsia="zh-CN"/>
        </w:rPr>
        <w:t>管理水行政主管部门报告。</w:t>
      </w:r>
    </w:p>
    <w:p>
      <w:pPr>
        <w:keepNext w:val="0"/>
        <w:keepLines w:val="0"/>
        <w:pageBreakBefore w:val="0"/>
        <w:widowControl/>
        <w:numPr>
          <w:ilvl w:val="0"/>
          <w:numId w:val="0"/>
        </w:numPr>
        <w:shd w:val="clear" w:color="auto" w:fill="FFFFFF"/>
        <w:kinsoku/>
        <w:wordWrap/>
        <w:overflowPunct/>
        <w:topLinePunct w:val="0"/>
        <w:autoSpaceDE/>
        <w:autoSpaceDN/>
        <w:bidi w:val="0"/>
        <w:adjustRightInd w:val="0"/>
        <w:snapToGrid w:val="0"/>
        <w:spacing w:line="600" w:lineRule="exact"/>
        <w:ind w:left="0" w:leftChars="0" w:right="0" w:rightChars="0" w:firstLine="640" w:firstLineChars="200"/>
        <w:textAlignment w:val="auto"/>
        <w:outlineLvl w:val="9"/>
        <w:rPr>
          <w:rFonts w:hint="eastAsia" w:ascii="仿宋" w:hAnsi="仿宋" w:eastAsia="仿宋" w:cs="仿宋"/>
          <w:b w:val="0"/>
          <w:bCs w:val="0"/>
          <w:color w:val="auto"/>
          <w:kern w:val="0"/>
          <w:sz w:val="32"/>
          <w:szCs w:val="32"/>
          <w:lang w:val="en-US" w:eastAsia="zh-CN"/>
        </w:rPr>
      </w:pPr>
    </w:p>
    <w:p>
      <w:pPr>
        <w:keepNext w:val="0"/>
        <w:keepLines w:val="0"/>
        <w:pageBreakBefore w:val="0"/>
        <w:widowControl/>
        <w:numPr>
          <w:ilvl w:val="0"/>
          <w:numId w:val="2"/>
        </w:numPr>
        <w:shd w:val="clear" w:color="auto" w:fill="FFFFFF"/>
        <w:kinsoku/>
        <w:wordWrap/>
        <w:overflowPunct/>
        <w:topLinePunct w:val="0"/>
        <w:autoSpaceDE/>
        <w:autoSpaceDN/>
        <w:bidi w:val="0"/>
        <w:adjustRightInd w:val="0"/>
        <w:snapToGrid w:val="0"/>
        <w:spacing w:line="600" w:lineRule="exact"/>
        <w:ind w:left="0" w:leftChars="0" w:right="0" w:rightChars="0" w:firstLine="672" w:firstLineChars="200"/>
        <w:jc w:val="center"/>
        <w:textAlignment w:val="auto"/>
        <w:outlineLvl w:val="9"/>
        <w:rPr>
          <w:rFonts w:hint="eastAsia" w:ascii="黑体" w:hAnsi="黑体" w:eastAsia="黑体" w:cs="黑体"/>
          <w:b w:val="0"/>
          <w:bCs w:val="0"/>
          <w:i w:val="0"/>
          <w:caps w:val="0"/>
          <w:color w:val="auto"/>
          <w:spacing w:val="8"/>
          <w:kern w:val="0"/>
          <w:sz w:val="32"/>
          <w:szCs w:val="32"/>
          <w:shd w:val="clear" w:color="auto" w:fill="FFFFFF"/>
          <w:lang w:val="en-US" w:eastAsia="zh-CN" w:bidi="ar"/>
        </w:rPr>
      </w:pPr>
      <w:r>
        <w:rPr>
          <w:rFonts w:hint="eastAsia" w:ascii="黑体" w:hAnsi="黑体" w:eastAsia="黑体" w:cs="黑体"/>
          <w:b w:val="0"/>
          <w:bCs w:val="0"/>
          <w:i w:val="0"/>
          <w:caps w:val="0"/>
          <w:color w:val="auto"/>
          <w:spacing w:val="8"/>
          <w:kern w:val="0"/>
          <w:sz w:val="32"/>
          <w:szCs w:val="32"/>
          <w:shd w:val="clear" w:color="auto" w:fill="FFFFFF"/>
          <w:lang w:val="en-US" w:eastAsia="zh-CN" w:bidi="ar"/>
        </w:rPr>
        <w:t>  附则</w:t>
      </w:r>
    </w:p>
    <w:p>
      <w:pPr>
        <w:pStyle w:val="2"/>
        <w:numPr>
          <w:ilvl w:val="0"/>
          <w:numId w:val="0"/>
        </w:numPr>
        <w:ind w:leftChars="200"/>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第二十四条</w:t>
      </w:r>
      <w:r>
        <w:rPr>
          <w:rFonts w:hint="eastAsia" w:ascii="仿宋_GB2312" w:hAnsi="仿宋_GB2312" w:eastAsia="仿宋_GB2312" w:cs="仿宋_GB2312"/>
          <w:b w:val="0"/>
          <w:bCs w:val="0"/>
          <w:color w:val="auto"/>
          <w:kern w:val="0"/>
          <w:sz w:val="32"/>
          <w:szCs w:val="32"/>
          <w:lang w:val="en-US" w:eastAsia="zh-CN"/>
        </w:rPr>
        <w:t xml:space="preserve">  本办法由福建省水利厅负责解释。</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3" w:firstLineChars="200"/>
        <w:jc w:val="both"/>
        <w:textAlignment w:val="auto"/>
        <w:outlineLvl w:val="9"/>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bCs/>
          <w:color w:val="auto"/>
          <w:kern w:val="0"/>
          <w:sz w:val="32"/>
          <w:szCs w:val="32"/>
          <w:lang w:val="en-US" w:eastAsia="zh-CN"/>
        </w:rPr>
        <w:t>第二十五条</w:t>
      </w:r>
      <w:r>
        <w:rPr>
          <w:rFonts w:hint="eastAsia" w:ascii="仿宋_GB2312" w:hAnsi="仿宋_GB2312" w:eastAsia="仿宋_GB2312" w:cs="仿宋_GB2312"/>
          <w:b w:val="0"/>
          <w:bCs w:val="0"/>
          <w:color w:val="auto"/>
          <w:kern w:val="0"/>
          <w:sz w:val="32"/>
          <w:szCs w:val="32"/>
          <w:lang w:val="en-US" w:eastAsia="zh-CN"/>
        </w:rPr>
        <w:t xml:space="preserve">  本办法自</w:t>
      </w:r>
      <w:r>
        <w:rPr>
          <w:rFonts w:hint="default" w:ascii="Times New Roman" w:hAnsi="Times New Roman" w:eastAsia="仿宋_GB2312" w:cs="Times New Roman"/>
          <w:b w:val="0"/>
          <w:bCs w:val="0"/>
          <w:color w:val="auto"/>
          <w:kern w:val="0"/>
          <w:sz w:val="32"/>
          <w:szCs w:val="32"/>
        </w:rPr>
        <w:t>20</w:t>
      </w:r>
      <w:r>
        <w:rPr>
          <w:rFonts w:hint="eastAsia" w:ascii="Times New Roman" w:hAnsi="Times New Roman" w:eastAsia="仿宋_GB2312" w:cs="Times New Roman"/>
          <w:b w:val="0"/>
          <w:bCs w:val="0"/>
          <w:color w:val="auto"/>
          <w:kern w:val="0"/>
          <w:sz w:val="32"/>
          <w:szCs w:val="32"/>
          <w:lang w:val="en-US" w:eastAsia="zh-CN"/>
        </w:rPr>
        <w:t>21</w:t>
      </w:r>
      <w:r>
        <w:rPr>
          <w:rFonts w:hint="eastAsia" w:ascii="仿宋_GB2312" w:hAnsi="仿宋_GB2312" w:eastAsia="仿宋_GB2312" w:cs="仿宋_GB2312"/>
          <w:b w:val="0"/>
          <w:bCs w:val="0"/>
          <w:color w:val="auto"/>
          <w:kern w:val="0"/>
          <w:sz w:val="32"/>
          <w:szCs w:val="32"/>
          <w:lang w:val="en-US" w:eastAsia="zh-CN"/>
        </w:rPr>
        <w:t>年</w:t>
      </w:r>
      <w:r>
        <w:rPr>
          <w:rFonts w:hint="default" w:ascii="Times New Roman" w:hAnsi="Times New Roman" w:eastAsia="仿宋_GB2312" w:cs="Times New Roman"/>
          <w:b w:val="0"/>
          <w:bCs w:val="0"/>
          <w:color w:val="auto"/>
          <w:kern w:val="0"/>
          <w:sz w:val="32"/>
          <w:szCs w:val="32"/>
        </w:rPr>
        <w:t>2</w:t>
      </w:r>
      <w:r>
        <w:rPr>
          <w:rFonts w:hint="eastAsia" w:ascii="仿宋_GB2312" w:hAnsi="仿宋_GB2312" w:eastAsia="仿宋_GB2312" w:cs="仿宋_GB2312"/>
          <w:b w:val="0"/>
          <w:bCs w:val="0"/>
          <w:color w:val="auto"/>
          <w:kern w:val="0"/>
          <w:sz w:val="32"/>
          <w:szCs w:val="32"/>
          <w:lang w:val="en-US" w:eastAsia="zh-CN"/>
        </w:rPr>
        <w:t>月</w:t>
      </w:r>
      <w:r>
        <w:rPr>
          <w:rFonts w:hint="eastAsia" w:ascii="Times New Roman" w:hAnsi="Times New Roman" w:eastAsia="仿宋_GB2312" w:cs="Times New Roman"/>
          <w:b w:val="0"/>
          <w:bCs w:val="0"/>
          <w:color w:val="auto"/>
          <w:kern w:val="0"/>
          <w:sz w:val="32"/>
          <w:szCs w:val="32"/>
          <w:lang w:val="en-US" w:eastAsia="zh-CN"/>
        </w:rPr>
        <w:t>1</w:t>
      </w:r>
      <w:r>
        <w:rPr>
          <w:rFonts w:hint="eastAsia" w:ascii="仿宋_GB2312" w:hAnsi="仿宋_GB2312" w:eastAsia="仿宋_GB2312" w:cs="仿宋_GB2312"/>
          <w:b w:val="0"/>
          <w:bCs w:val="0"/>
          <w:color w:val="auto"/>
          <w:kern w:val="0"/>
          <w:sz w:val="32"/>
          <w:szCs w:val="32"/>
          <w:lang w:val="en-US" w:eastAsia="zh-CN"/>
        </w:rPr>
        <w:t>日起施行，有效期5年。</w:t>
      </w:r>
    </w:p>
    <w:sectPr>
      <w:footerReference r:id="rId3" w:type="default"/>
      <w:pgSz w:w="11906" w:h="16838"/>
      <w:pgMar w:top="2098" w:right="1531" w:bottom="1984" w:left="1531" w:header="1134" w:footer="1134"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 ，Arial">
    <w:altName w:val="宋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j&#10;0coStwEAAFcDAAAOAAAAAAAAAAEAIAAAAB4BAABkcnMvZTJvRG9jLnhtbFBLBQYAAAAABgAGAFkB&#10;AABHBQAAAAA=&#10;">
              <v:fill on="f" focussize="0,0"/>
              <v:stroke on="f"/>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08DACB"/>
    <w:multiLevelType w:val="singleLevel"/>
    <w:tmpl w:val="6008DACB"/>
    <w:lvl w:ilvl="0" w:tentative="0">
      <w:start w:val="3"/>
      <w:numFmt w:val="chineseCounting"/>
      <w:suff w:val="nothing"/>
      <w:lvlText w:val="第%1章"/>
      <w:lvlJc w:val="left"/>
    </w:lvl>
  </w:abstractNum>
  <w:abstractNum w:abstractNumId="1">
    <w:nsid w:val="6008DAF9"/>
    <w:multiLevelType w:val="singleLevel"/>
    <w:tmpl w:val="6008DAF9"/>
    <w:lvl w:ilvl="0" w:tentative="0">
      <w:start w:val="1"/>
      <w:numFmt w:val="chineseCounting"/>
      <w:suff w:val="space"/>
      <w:lvlText w:val="第%1章"/>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兰伟龙">
    <w15:presenceInfo w15:providerId="None" w15:userId="兰伟龙"/>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revisionView w:markup="0"/>
  <w:trackRevisions w:val="1"/>
  <w:documentProtection w:edit="trackedChanges" w:enforcement="1" w:cryptProviderType="rsaFull" w:cryptAlgorithmClass="hash" w:cryptAlgorithmType="typeAny" w:cryptAlgorithmSid="4" w:cryptSpinCount="0" w:hash="/nap+kenHQTi7fWMTifwafa7nt4=" w:salt="6cXiBolfk9KU1VTxBgnZJg=="/>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6E3202"/>
    <w:rsid w:val="008D0C07"/>
    <w:rsid w:val="00DD25B5"/>
    <w:rsid w:val="013C398B"/>
    <w:rsid w:val="017E7FB4"/>
    <w:rsid w:val="01DB5E03"/>
    <w:rsid w:val="01F711DD"/>
    <w:rsid w:val="034720B8"/>
    <w:rsid w:val="03E64072"/>
    <w:rsid w:val="04201903"/>
    <w:rsid w:val="046E7A62"/>
    <w:rsid w:val="04FB40A7"/>
    <w:rsid w:val="058C1097"/>
    <w:rsid w:val="0676000E"/>
    <w:rsid w:val="07BC4ADD"/>
    <w:rsid w:val="083B0B58"/>
    <w:rsid w:val="0876743A"/>
    <w:rsid w:val="08E9424A"/>
    <w:rsid w:val="08F03BD5"/>
    <w:rsid w:val="091B1D9C"/>
    <w:rsid w:val="09465D8B"/>
    <w:rsid w:val="0A1430CC"/>
    <w:rsid w:val="0A853D5F"/>
    <w:rsid w:val="0A985B00"/>
    <w:rsid w:val="0B3375B0"/>
    <w:rsid w:val="0BDE1336"/>
    <w:rsid w:val="0BF317A9"/>
    <w:rsid w:val="0CFC2D6C"/>
    <w:rsid w:val="0D107F02"/>
    <w:rsid w:val="0D1A5988"/>
    <w:rsid w:val="0F5E6733"/>
    <w:rsid w:val="0FCF377A"/>
    <w:rsid w:val="11180A03"/>
    <w:rsid w:val="11685953"/>
    <w:rsid w:val="11CF6B72"/>
    <w:rsid w:val="12327A65"/>
    <w:rsid w:val="12F50615"/>
    <w:rsid w:val="13635D4F"/>
    <w:rsid w:val="13C9257C"/>
    <w:rsid w:val="144D4C22"/>
    <w:rsid w:val="14593AEC"/>
    <w:rsid w:val="14636DB4"/>
    <w:rsid w:val="15137749"/>
    <w:rsid w:val="15643978"/>
    <w:rsid w:val="161875A1"/>
    <w:rsid w:val="16700017"/>
    <w:rsid w:val="17331F62"/>
    <w:rsid w:val="175202F7"/>
    <w:rsid w:val="17C553B9"/>
    <w:rsid w:val="18B674FE"/>
    <w:rsid w:val="19AA6EC1"/>
    <w:rsid w:val="1A386B56"/>
    <w:rsid w:val="1A9A4A2B"/>
    <w:rsid w:val="1AB97C6D"/>
    <w:rsid w:val="1AE03189"/>
    <w:rsid w:val="1B387DF0"/>
    <w:rsid w:val="1BB62D0E"/>
    <w:rsid w:val="1BBE349F"/>
    <w:rsid w:val="1BDD4561"/>
    <w:rsid w:val="1C624538"/>
    <w:rsid w:val="1C9B1E69"/>
    <w:rsid w:val="1D0B110A"/>
    <w:rsid w:val="1D35461F"/>
    <w:rsid w:val="1DC265BB"/>
    <w:rsid w:val="1E182F8A"/>
    <w:rsid w:val="1E854D9A"/>
    <w:rsid w:val="1EC962E7"/>
    <w:rsid w:val="1F877E3E"/>
    <w:rsid w:val="20674C40"/>
    <w:rsid w:val="228144B7"/>
    <w:rsid w:val="232B47D6"/>
    <w:rsid w:val="23B648C9"/>
    <w:rsid w:val="23C10252"/>
    <w:rsid w:val="2465128B"/>
    <w:rsid w:val="246564D3"/>
    <w:rsid w:val="24C01C02"/>
    <w:rsid w:val="25AE098E"/>
    <w:rsid w:val="25CD79F0"/>
    <w:rsid w:val="261371D3"/>
    <w:rsid w:val="26D37D7E"/>
    <w:rsid w:val="27F9090D"/>
    <w:rsid w:val="29F34AB0"/>
    <w:rsid w:val="2A8934F7"/>
    <w:rsid w:val="2BB418B3"/>
    <w:rsid w:val="2C241501"/>
    <w:rsid w:val="2C923634"/>
    <w:rsid w:val="2CD222AF"/>
    <w:rsid w:val="2D4663C5"/>
    <w:rsid w:val="2DAA29A5"/>
    <w:rsid w:val="2DE75B4C"/>
    <w:rsid w:val="2E3D28AF"/>
    <w:rsid w:val="2F1C501F"/>
    <w:rsid w:val="2F417B4B"/>
    <w:rsid w:val="2F8664C2"/>
    <w:rsid w:val="30561FC9"/>
    <w:rsid w:val="3148508E"/>
    <w:rsid w:val="31586262"/>
    <w:rsid w:val="31881B9E"/>
    <w:rsid w:val="330E410C"/>
    <w:rsid w:val="33204113"/>
    <w:rsid w:val="335D5C12"/>
    <w:rsid w:val="33B943B5"/>
    <w:rsid w:val="34571EEA"/>
    <w:rsid w:val="347A43A9"/>
    <w:rsid w:val="34BC39D8"/>
    <w:rsid w:val="35031D9A"/>
    <w:rsid w:val="353C7B5A"/>
    <w:rsid w:val="3543097E"/>
    <w:rsid w:val="35D41407"/>
    <w:rsid w:val="35E96411"/>
    <w:rsid w:val="360B41B6"/>
    <w:rsid w:val="361301EC"/>
    <w:rsid w:val="36B258C9"/>
    <w:rsid w:val="37D1091E"/>
    <w:rsid w:val="380D26CD"/>
    <w:rsid w:val="38991AD1"/>
    <w:rsid w:val="38EC37FB"/>
    <w:rsid w:val="391913CC"/>
    <w:rsid w:val="39571099"/>
    <w:rsid w:val="3A652812"/>
    <w:rsid w:val="3A68372A"/>
    <w:rsid w:val="3ABC3CE9"/>
    <w:rsid w:val="3AD02328"/>
    <w:rsid w:val="3AD46E87"/>
    <w:rsid w:val="3B1E02A2"/>
    <w:rsid w:val="3B662FE4"/>
    <w:rsid w:val="3C2056FE"/>
    <w:rsid w:val="3D261903"/>
    <w:rsid w:val="3E335F76"/>
    <w:rsid w:val="3E5C7797"/>
    <w:rsid w:val="3F6D044E"/>
    <w:rsid w:val="404208D9"/>
    <w:rsid w:val="40776FA7"/>
    <w:rsid w:val="40B902CC"/>
    <w:rsid w:val="412B1BB7"/>
    <w:rsid w:val="41597A9E"/>
    <w:rsid w:val="41C81106"/>
    <w:rsid w:val="42BF461D"/>
    <w:rsid w:val="43613F55"/>
    <w:rsid w:val="4396029F"/>
    <w:rsid w:val="442E372A"/>
    <w:rsid w:val="44384FDA"/>
    <w:rsid w:val="44D61317"/>
    <w:rsid w:val="452478F8"/>
    <w:rsid w:val="454E10B5"/>
    <w:rsid w:val="459B6DB5"/>
    <w:rsid w:val="45AA294D"/>
    <w:rsid w:val="45F17A28"/>
    <w:rsid w:val="46AF1D5C"/>
    <w:rsid w:val="46B918FE"/>
    <w:rsid w:val="46C62949"/>
    <w:rsid w:val="47216897"/>
    <w:rsid w:val="475F6DB3"/>
    <w:rsid w:val="481A2F17"/>
    <w:rsid w:val="48235AAF"/>
    <w:rsid w:val="48A276B9"/>
    <w:rsid w:val="499E5DCC"/>
    <w:rsid w:val="49C647FA"/>
    <w:rsid w:val="4B493FF0"/>
    <w:rsid w:val="4B6F0333"/>
    <w:rsid w:val="4CD31567"/>
    <w:rsid w:val="4D0953AA"/>
    <w:rsid w:val="4D3C0550"/>
    <w:rsid w:val="4DFC6E8B"/>
    <w:rsid w:val="4DFD5307"/>
    <w:rsid w:val="4F6F5308"/>
    <w:rsid w:val="501935E1"/>
    <w:rsid w:val="50D30CE2"/>
    <w:rsid w:val="50D35043"/>
    <w:rsid w:val="514160B2"/>
    <w:rsid w:val="51431CE2"/>
    <w:rsid w:val="514D1D91"/>
    <w:rsid w:val="514F5ABA"/>
    <w:rsid w:val="51DC7854"/>
    <w:rsid w:val="51FB3172"/>
    <w:rsid w:val="528744D0"/>
    <w:rsid w:val="531C4A89"/>
    <w:rsid w:val="53974B57"/>
    <w:rsid w:val="53BC2A89"/>
    <w:rsid w:val="53C12356"/>
    <w:rsid w:val="541051EB"/>
    <w:rsid w:val="542D6669"/>
    <w:rsid w:val="54403DA4"/>
    <w:rsid w:val="54C71E7B"/>
    <w:rsid w:val="54F5265E"/>
    <w:rsid w:val="556A4F25"/>
    <w:rsid w:val="56004F88"/>
    <w:rsid w:val="564747F5"/>
    <w:rsid w:val="56C70C21"/>
    <w:rsid w:val="58412E13"/>
    <w:rsid w:val="58E932FA"/>
    <w:rsid w:val="5A0213AE"/>
    <w:rsid w:val="5A200359"/>
    <w:rsid w:val="5B7B7E2F"/>
    <w:rsid w:val="5C15371B"/>
    <w:rsid w:val="5C8339CB"/>
    <w:rsid w:val="5CD63C73"/>
    <w:rsid w:val="5D1F21C4"/>
    <w:rsid w:val="5DA63CC2"/>
    <w:rsid w:val="5DAC3960"/>
    <w:rsid w:val="5DB62966"/>
    <w:rsid w:val="5DC80AC4"/>
    <w:rsid w:val="5DD80C99"/>
    <w:rsid w:val="5E6A411C"/>
    <w:rsid w:val="5F33306B"/>
    <w:rsid w:val="5FBC4113"/>
    <w:rsid w:val="5FFA7F86"/>
    <w:rsid w:val="601E26A2"/>
    <w:rsid w:val="604E400C"/>
    <w:rsid w:val="6078768F"/>
    <w:rsid w:val="60A26498"/>
    <w:rsid w:val="60C4757F"/>
    <w:rsid w:val="610E291E"/>
    <w:rsid w:val="626B031B"/>
    <w:rsid w:val="628F0680"/>
    <w:rsid w:val="62CE4CAE"/>
    <w:rsid w:val="62D76121"/>
    <w:rsid w:val="64862074"/>
    <w:rsid w:val="64D70206"/>
    <w:rsid w:val="64F34E2A"/>
    <w:rsid w:val="64F73E1A"/>
    <w:rsid w:val="65CB2ABE"/>
    <w:rsid w:val="66683706"/>
    <w:rsid w:val="671750F6"/>
    <w:rsid w:val="676C71A3"/>
    <w:rsid w:val="679F0DF2"/>
    <w:rsid w:val="67AA6F71"/>
    <w:rsid w:val="67CA63BE"/>
    <w:rsid w:val="682C60BE"/>
    <w:rsid w:val="68442330"/>
    <w:rsid w:val="688A118E"/>
    <w:rsid w:val="69991F39"/>
    <w:rsid w:val="6A3416B4"/>
    <w:rsid w:val="6B820C80"/>
    <w:rsid w:val="6C796209"/>
    <w:rsid w:val="6C8B22C9"/>
    <w:rsid w:val="6DB81E0A"/>
    <w:rsid w:val="6FDA3D7E"/>
    <w:rsid w:val="6FE17A98"/>
    <w:rsid w:val="70750E7E"/>
    <w:rsid w:val="70E9544B"/>
    <w:rsid w:val="712C1ABF"/>
    <w:rsid w:val="727521D9"/>
    <w:rsid w:val="727E7527"/>
    <w:rsid w:val="73360C98"/>
    <w:rsid w:val="739D058B"/>
    <w:rsid w:val="73A4294A"/>
    <w:rsid w:val="744712D3"/>
    <w:rsid w:val="7484388B"/>
    <w:rsid w:val="75241A15"/>
    <w:rsid w:val="757E51AE"/>
    <w:rsid w:val="762E5190"/>
    <w:rsid w:val="763E4295"/>
    <w:rsid w:val="77262DA2"/>
    <w:rsid w:val="7790068C"/>
    <w:rsid w:val="782A7B1E"/>
    <w:rsid w:val="782D2842"/>
    <w:rsid w:val="782F182E"/>
    <w:rsid w:val="78A207D0"/>
    <w:rsid w:val="78F45EE2"/>
    <w:rsid w:val="79344D53"/>
    <w:rsid w:val="7A3204BA"/>
    <w:rsid w:val="7A34617A"/>
    <w:rsid w:val="7A3B6DC6"/>
    <w:rsid w:val="7A5C306D"/>
    <w:rsid w:val="7B2751DC"/>
    <w:rsid w:val="7B6B577E"/>
    <w:rsid w:val="7C616362"/>
    <w:rsid w:val="7CB9678D"/>
    <w:rsid w:val="7CD65BEB"/>
    <w:rsid w:val="7DF15949"/>
    <w:rsid w:val="7E370946"/>
    <w:rsid w:val="7E6120FA"/>
    <w:rsid w:val="7E9C1DA0"/>
    <w:rsid w:val="7EDD11F2"/>
    <w:rsid w:val="7F4942A2"/>
    <w:rsid w:val="7F50678B"/>
    <w:rsid w:val="7FED04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nhideWhenUsed="0" w:uiPriority="0" w:semiHidden="0"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9"/>
    <w:qFormat/>
    <w:uiPriority w:val="9"/>
    <w:pPr>
      <w:widowControl/>
      <w:jc w:val="left"/>
      <w:outlineLvl w:val="0"/>
    </w:pPr>
    <w:rPr>
      <w:rFonts w:ascii="宋体" w:hAnsi="宋体" w:eastAsia="宋体" w:cs="宋体"/>
      <w:b/>
      <w:bCs/>
      <w:kern w:val="36"/>
      <w:sz w:val="48"/>
      <w:szCs w:val="48"/>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rPr>
  </w:style>
  <w:style w:type="character" w:styleId="6">
    <w:name w:val="Strong"/>
    <w:basedOn w:val="5"/>
    <w:qFormat/>
    <w:uiPriority w:val="0"/>
    <w:rPr>
      <w:b/>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标题 1 Char"/>
    <w:basedOn w:val="5"/>
    <w:link w:val="3"/>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529</Words>
  <Characters>3020</Characters>
  <Lines>25</Lines>
  <Paragraphs>7</Paragraphs>
  <TotalTime>7</TotalTime>
  <ScaleCrop>false</ScaleCrop>
  <LinksUpToDate>false</LinksUpToDate>
  <CharactersWithSpaces>3542</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2019-03-21T08:04:00Z</dcterms:created>
  <dc:creator>fjsdy</dc:creator>
  <cp:lastModifiedBy>兰伟龙</cp:lastModifiedBy>
  <cp:lastPrinted>2021-01-21T01:24:00Z</cp:lastPrinted>
  <dcterms:modified xsi:type="dcterms:W3CDTF">2021-01-22T02:23:05Z</dcterms:modified>
  <dc:title>福建省水利建设项目工程总承包</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